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86AB1" w14:textId="77777777" w:rsidR="0067255B" w:rsidRPr="008A3B0C" w:rsidRDefault="4AD480A6" w:rsidP="00810FFB">
      <w:pPr>
        <w:spacing w:after="0" w:line="240" w:lineRule="auto"/>
        <w:jc w:val="right"/>
        <w:rPr>
          <w:rFonts w:ascii="Times New Roman" w:hAnsi="Times New Roman" w:cs="Times New Roman"/>
          <w:sz w:val="24"/>
          <w:szCs w:val="24"/>
        </w:rPr>
      </w:pPr>
      <w:commentRangeStart w:id="0"/>
      <w:r w:rsidRPr="4FEEABD4">
        <w:rPr>
          <w:rFonts w:ascii="Times New Roman" w:hAnsi="Times New Roman" w:cs="Times New Roman"/>
          <w:sz w:val="24"/>
          <w:szCs w:val="24"/>
        </w:rPr>
        <w:t>EELNÕU</w:t>
      </w:r>
    </w:p>
    <w:p w14:paraId="6B31ECB4" w14:textId="704FC237" w:rsidR="0067255B" w:rsidRPr="008A3B0C" w:rsidRDefault="6F828029" w:rsidP="00810FFB">
      <w:pPr>
        <w:spacing w:after="0" w:line="240" w:lineRule="auto"/>
        <w:jc w:val="right"/>
        <w:rPr>
          <w:rFonts w:ascii="Times New Roman" w:hAnsi="Times New Roman" w:cs="Times New Roman"/>
          <w:sz w:val="24"/>
          <w:szCs w:val="24"/>
        </w:rPr>
      </w:pPr>
      <w:r w:rsidRPr="4FEEABD4">
        <w:rPr>
          <w:rFonts w:ascii="Times New Roman" w:hAnsi="Times New Roman" w:cs="Times New Roman"/>
          <w:sz w:val="24"/>
          <w:szCs w:val="24"/>
        </w:rPr>
        <w:t>2</w:t>
      </w:r>
      <w:r w:rsidR="0D77200B" w:rsidRPr="4FEEABD4">
        <w:rPr>
          <w:rFonts w:ascii="Times New Roman" w:hAnsi="Times New Roman" w:cs="Times New Roman"/>
          <w:sz w:val="24"/>
          <w:szCs w:val="24"/>
        </w:rPr>
        <w:t>7</w:t>
      </w:r>
      <w:r w:rsidR="780CF96F" w:rsidRPr="4FEEABD4">
        <w:rPr>
          <w:rFonts w:ascii="Times New Roman" w:hAnsi="Times New Roman" w:cs="Times New Roman"/>
          <w:sz w:val="24"/>
          <w:szCs w:val="24"/>
        </w:rPr>
        <w:t>.</w:t>
      </w:r>
      <w:r w:rsidRPr="4FEEABD4">
        <w:rPr>
          <w:rFonts w:ascii="Times New Roman" w:hAnsi="Times New Roman" w:cs="Times New Roman"/>
          <w:sz w:val="24"/>
          <w:szCs w:val="24"/>
        </w:rPr>
        <w:t>0</w:t>
      </w:r>
      <w:r w:rsidR="0D77200B" w:rsidRPr="4FEEABD4">
        <w:rPr>
          <w:rFonts w:ascii="Times New Roman" w:hAnsi="Times New Roman" w:cs="Times New Roman"/>
          <w:sz w:val="24"/>
          <w:szCs w:val="24"/>
        </w:rPr>
        <w:t>3</w:t>
      </w:r>
      <w:r w:rsidR="780CF96F" w:rsidRPr="4FEEABD4">
        <w:rPr>
          <w:rFonts w:ascii="Times New Roman" w:hAnsi="Times New Roman" w:cs="Times New Roman"/>
          <w:sz w:val="24"/>
          <w:szCs w:val="24"/>
        </w:rPr>
        <w:t>.202</w:t>
      </w:r>
      <w:r w:rsidRPr="4FEEABD4">
        <w:rPr>
          <w:rFonts w:ascii="Times New Roman" w:hAnsi="Times New Roman" w:cs="Times New Roman"/>
          <w:sz w:val="24"/>
          <w:szCs w:val="24"/>
        </w:rPr>
        <w:t>5</w:t>
      </w:r>
      <w:commentRangeEnd w:id="0"/>
      <w:r w:rsidR="0092338F">
        <w:commentReference w:id="0"/>
      </w:r>
    </w:p>
    <w:p w14:paraId="1EA2EAAC" w14:textId="77777777" w:rsidR="00FD159B" w:rsidRPr="00810FFB" w:rsidRDefault="00FD159B" w:rsidP="00810FFB">
      <w:pPr>
        <w:spacing w:after="0" w:line="240" w:lineRule="auto"/>
        <w:rPr>
          <w:rFonts w:ascii="Times New Roman" w:hAnsi="Times New Roman" w:cs="Times New Roman"/>
          <w:sz w:val="24"/>
          <w:szCs w:val="24"/>
        </w:rPr>
      </w:pPr>
    </w:p>
    <w:p w14:paraId="0F7F8140" w14:textId="3EDAA693" w:rsidR="00FD159B" w:rsidRPr="00165B38" w:rsidRDefault="4AD480A6" w:rsidP="00165B38">
      <w:pPr>
        <w:spacing w:after="0" w:line="240" w:lineRule="auto"/>
        <w:jc w:val="center"/>
        <w:rPr>
          <w:rFonts w:ascii="Times New Roman" w:hAnsi="Times New Roman" w:cs="Times New Roman"/>
          <w:b/>
          <w:bCs/>
          <w:sz w:val="32"/>
          <w:szCs w:val="32"/>
        </w:rPr>
      </w:pPr>
      <w:commentRangeStart w:id="1"/>
      <w:commentRangeStart w:id="2"/>
      <w:r w:rsidRPr="4FEEABD4">
        <w:rPr>
          <w:rFonts w:ascii="Times New Roman" w:hAnsi="Times New Roman" w:cs="Times New Roman"/>
          <w:b/>
          <w:bCs/>
          <w:sz w:val="32"/>
          <w:szCs w:val="32"/>
        </w:rPr>
        <w:t>Keskkonnajärelevalve seaduse</w:t>
      </w:r>
      <w:commentRangeEnd w:id="1"/>
      <w:r w:rsidR="0067255B">
        <w:commentReference w:id="1"/>
      </w:r>
      <w:r w:rsidRPr="4FEEABD4">
        <w:rPr>
          <w:rFonts w:ascii="Times New Roman" w:hAnsi="Times New Roman" w:cs="Times New Roman"/>
          <w:b/>
          <w:bCs/>
          <w:sz w:val="32"/>
          <w:szCs w:val="32"/>
        </w:rPr>
        <w:t xml:space="preserve"> ja teiste seaduste muutmise seadus </w:t>
      </w:r>
      <w:bookmarkStart w:id="3" w:name="_Hlk151021639"/>
      <w:r w:rsidRPr="4FEEABD4">
        <w:rPr>
          <w:rFonts w:ascii="Times New Roman" w:hAnsi="Times New Roman" w:cs="Times New Roman"/>
          <w:b/>
          <w:bCs/>
          <w:sz w:val="32"/>
          <w:szCs w:val="32"/>
        </w:rPr>
        <w:t>(</w:t>
      </w:r>
      <w:r w:rsidR="7BA62B94" w:rsidRPr="4FEEABD4">
        <w:rPr>
          <w:rFonts w:ascii="Times New Roman" w:hAnsi="Times New Roman" w:cs="Times New Roman"/>
          <w:b/>
          <w:bCs/>
          <w:sz w:val="32"/>
          <w:szCs w:val="32"/>
        </w:rPr>
        <w:t xml:space="preserve">Keskkonnaameti </w:t>
      </w:r>
      <w:r w:rsidR="329A1D10" w:rsidRPr="4FEEABD4">
        <w:rPr>
          <w:rFonts w:ascii="Times New Roman" w:hAnsi="Times New Roman" w:cs="Times New Roman"/>
          <w:b/>
          <w:bCs/>
          <w:sz w:val="32"/>
          <w:szCs w:val="32"/>
        </w:rPr>
        <w:t>vahetu</w:t>
      </w:r>
      <w:r w:rsidR="21158907" w:rsidRPr="4FEEABD4">
        <w:rPr>
          <w:rFonts w:ascii="Times New Roman" w:hAnsi="Times New Roman" w:cs="Times New Roman"/>
          <w:b/>
          <w:bCs/>
          <w:sz w:val="32"/>
          <w:szCs w:val="32"/>
        </w:rPr>
        <w:t xml:space="preserve"> sunni kohald</w:t>
      </w:r>
      <w:r w:rsidRPr="4FEEABD4">
        <w:rPr>
          <w:rFonts w:ascii="Times New Roman" w:hAnsi="Times New Roman" w:cs="Times New Roman"/>
          <w:b/>
          <w:bCs/>
          <w:sz w:val="32"/>
          <w:szCs w:val="32"/>
        </w:rPr>
        <w:t xml:space="preserve">amise </w:t>
      </w:r>
      <w:r w:rsidR="4C1393E4" w:rsidRPr="4FEEABD4">
        <w:rPr>
          <w:rFonts w:ascii="Times New Roman" w:hAnsi="Times New Roman" w:cs="Times New Roman"/>
          <w:b/>
          <w:bCs/>
          <w:sz w:val="32"/>
          <w:szCs w:val="32"/>
        </w:rPr>
        <w:t xml:space="preserve">õiguse </w:t>
      </w:r>
      <w:r w:rsidRPr="4FEEABD4">
        <w:rPr>
          <w:rFonts w:ascii="Times New Roman" w:hAnsi="Times New Roman" w:cs="Times New Roman"/>
          <w:b/>
          <w:bCs/>
          <w:sz w:val="32"/>
          <w:szCs w:val="32"/>
        </w:rPr>
        <w:t>laiendamine)</w:t>
      </w:r>
      <w:bookmarkEnd w:id="3"/>
      <w:commentRangeEnd w:id="2"/>
      <w:r w:rsidR="0067255B">
        <w:commentReference w:id="2"/>
      </w:r>
    </w:p>
    <w:p w14:paraId="50AA78CE" w14:textId="77777777" w:rsidR="00FD159B" w:rsidRPr="00810FFB" w:rsidRDefault="00FD159B" w:rsidP="00810FFB">
      <w:pPr>
        <w:spacing w:after="0" w:line="240" w:lineRule="auto"/>
        <w:rPr>
          <w:rFonts w:ascii="Times New Roman" w:hAnsi="Times New Roman" w:cs="Times New Roman"/>
          <w:sz w:val="24"/>
          <w:szCs w:val="24"/>
        </w:rPr>
      </w:pPr>
    </w:p>
    <w:p w14:paraId="66FD341A" w14:textId="77777777" w:rsidR="0067255B" w:rsidRDefault="0067255B"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1. Atmosfääriõhu kaitse seaduse muutmine</w:t>
      </w:r>
    </w:p>
    <w:p w14:paraId="469C7F2D" w14:textId="77777777" w:rsidR="008A3B0C" w:rsidRPr="00810FFB" w:rsidRDefault="008A3B0C" w:rsidP="00810FFB">
      <w:pPr>
        <w:spacing w:after="0" w:line="240" w:lineRule="auto"/>
        <w:jc w:val="both"/>
        <w:rPr>
          <w:rFonts w:ascii="Times New Roman" w:hAnsi="Times New Roman" w:cs="Times New Roman"/>
          <w:sz w:val="24"/>
          <w:szCs w:val="24"/>
        </w:rPr>
      </w:pPr>
    </w:p>
    <w:p w14:paraId="5179F224" w14:textId="52310B4C" w:rsidR="0067255B" w:rsidRDefault="0067255B"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 xml:space="preserve">Atmosfääriõhukaitse seaduse § 224 </w:t>
      </w:r>
      <w:bookmarkStart w:id="4" w:name="_Hlk180053102"/>
      <w:r w:rsidR="00EA542F">
        <w:rPr>
          <w:rFonts w:ascii="Times New Roman" w:hAnsi="Times New Roman" w:cs="Times New Roman"/>
          <w:sz w:val="24"/>
          <w:szCs w:val="24"/>
        </w:rPr>
        <w:t xml:space="preserve">tekst </w:t>
      </w:r>
      <w:r w:rsidR="008C687A">
        <w:rPr>
          <w:rFonts w:ascii="Times New Roman" w:hAnsi="Times New Roman" w:cs="Times New Roman"/>
          <w:sz w:val="24"/>
          <w:szCs w:val="24"/>
        </w:rPr>
        <w:t xml:space="preserve">muudetakse ja sõnastatakse </w:t>
      </w:r>
      <w:r w:rsidR="00EA542F">
        <w:rPr>
          <w:rFonts w:ascii="Times New Roman" w:hAnsi="Times New Roman" w:cs="Times New Roman"/>
          <w:sz w:val="24"/>
          <w:szCs w:val="24"/>
        </w:rPr>
        <w:t>järgmise</w:t>
      </w:r>
      <w:r w:rsidR="008C687A">
        <w:rPr>
          <w:rFonts w:ascii="Times New Roman" w:hAnsi="Times New Roman" w:cs="Times New Roman"/>
          <w:sz w:val="24"/>
          <w:szCs w:val="24"/>
        </w:rPr>
        <w:t>lt</w:t>
      </w:r>
      <w:r w:rsidR="00EA542F">
        <w:rPr>
          <w:rFonts w:ascii="Times New Roman" w:hAnsi="Times New Roman" w:cs="Times New Roman"/>
          <w:sz w:val="24"/>
          <w:szCs w:val="24"/>
        </w:rPr>
        <w:t>:</w:t>
      </w:r>
    </w:p>
    <w:p w14:paraId="257AAD6C" w14:textId="3214C21B" w:rsidR="008C687A" w:rsidRDefault="00EA542F" w:rsidP="00EA54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C687A">
        <w:rPr>
          <w:rFonts w:ascii="Times New Roman" w:hAnsi="Times New Roman" w:cs="Times New Roman"/>
          <w:sz w:val="24"/>
          <w:szCs w:val="24"/>
        </w:rPr>
        <w:t xml:space="preserve">(1) </w:t>
      </w:r>
      <w:r w:rsidR="008C687A" w:rsidRPr="008C687A">
        <w:rPr>
          <w:rFonts w:ascii="Times New Roman" w:hAnsi="Times New Roman" w:cs="Times New Roman"/>
          <w:sz w:val="24"/>
          <w:szCs w:val="24"/>
        </w:rPr>
        <w:t>Keskkonnaametil on lubatud kasutada füüsilist jõudu</w:t>
      </w:r>
      <w:r w:rsidR="00CD1685">
        <w:rPr>
          <w:rFonts w:ascii="Times New Roman" w:hAnsi="Times New Roman" w:cs="Times New Roman"/>
          <w:sz w:val="24"/>
          <w:szCs w:val="24"/>
        </w:rPr>
        <w:t>,</w:t>
      </w:r>
      <w:r w:rsidR="008C687A" w:rsidRPr="008C687A">
        <w:rPr>
          <w:rFonts w:ascii="Times New Roman" w:hAnsi="Times New Roman" w:cs="Times New Roman"/>
          <w:sz w:val="24"/>
          <w:szCs w:val="24"/>
        </w:rPr>
        <w:t xml:space="preserve"> </w:t>
      </w:r>
      <w:r w:rsidR="008C687A">
        <w:rPr>
          <w:rFonts w:ascii="Times New Roman" w:hAnsi="Times New Roman" w:cs="Times New Roman"/>
          <w:sz w:val="24"/>
          <w:szCs w:val="24"/>
        </w:rPr>
        <w:t xml:space="preserve">erivahendeid ja teenistusrelvi </w:t>
      </w:r>
      <w:r w:rsidR="008C687A" w:rsidRPr="008C687A">
        <w:rPr>
          <w:rFonts w:ascii="Times New Roman" w:hAnsi="Times New Roman" w:cs="Times New Roman"/>
          <w:sz w:val="24"/>
          <w:szCs w:val="24"/>
        </w:rPr>
        <w:t>korrakaitseseaduses sätestatud alusel ja korras.</w:t>
      </w:r>
    </w:p>
    <w:bookmarkEnd w:id="4"/>
    <w:p w14:paraId="239B4D41" w14:textId="77777777" w:rsidR="008C687A" w:rsidRDefault="008C687A" w:rsidP="00EA542F">
      <w:pPr>
        <w:spacing w:after="0" w:line="240" w:lineRule="auto"/>
        <w:jc w:val="both"/>
        <w:rPr>
          <w:rFonts w:ascii="Times New Roman" w:hAnsi="Times New Roman" w:cs="Times New Roman"/>
          <w:sz w:val="24"/>
          <w:szCs w:val="24"/>
        </w:rPr>
      </w:pPr>
    </w:p>
    <w:p w14:paraId="66B621C5" w14:textId="06987C6C" w:rsidR="00EA542F" w:rsidRPr="00EA542F" w:rsidRDefault="00EA542F" w:rsidP="00EA54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A542F">
        <w:rPr>
          <w:rFonts w:ascii="Times New Roman" w:hAnsi="Times New Roman" w:cs="Times New Roman"/>
          <w:sz w:val="24"/>
          <w:szCs w:val="24"/>
        </w:rPr>
        <w:t>Keskkonnaameti erivahendid on käerauad.</w:t>
      </w:r>
    </w:p>
    <w:p w14:paraId="743A6698" w14:textId="77777777" w:rsidR="00EA542F" w:rsidRPr="00EA542F" w:rsidRDefault="00EA542F" w:rsidP="00EA542F">
      <w:pPr>
        <w:spacing w:after="0" w:line="240" w:lineRule="auto"/>
        <w:jc w:val="both"/>
        <w:rPr>
          <w:rFonts w:ascii="Times New Roman" w:hAnsi="Times New Roman" w:cs="Times New Roman"/>
          <w:sz w:val="24"/>
          <w:szCs w:val="24"/>
        </w:rPr>
      </w:pPr>
    </w:p>
    <w:p w14:paraId="1252A728" w14:textId="4DFE42A8" w:rsidR="00EA542F" w:rsidRPr="008A3B0C" w:rsidRDefault="00EA542F" w:rsidP="00EA542F">
      <w:pPr>
        <w:spacing w:after="0" w:line="240" w:lineRule="auto"/>
        <w:jc w:val="both"/>
        <w:rPr>
          <w:rFonts w:ascii="Times New Roman" w:hAnsi="Times New Roman" w:cs="Times New Roman"/>
          <w:sz w:val="24"/>
          <w:szCs w:val="24"/>
        </w:rPr>
      </w:pPr>
      <w:r w:rsidRPr="00EA542F">
        <w:rPr>
          <w:rFonts w:ascii="Times New Roman" w:hAnsi="Times New Roman" w:cs="Times New Roman"/>
          <w:sz w:val="24"/>
          <w:szCs w:val="24"/>
        </w:rPr>
        <w:t xml:space="preserve">(3) Keskkonnaameti teenistusrelvad on </w:t>
      </w:r>
      <w:r w:rsidR="00855119" w:rsidRPr="00855119">
        <w:rPr>
          <w:rFonts w:ascii="Times New Roman" w:hAnsi="Times New Roman" w:cs="Times New Roman"/>
          <w:sz w:val="24"/>
          <w:szCs w:val="24"/>
        </w:rPr>
        <w:t xml:space="preserve">gaasirelv </w:t>
      </w:r>
      <w:r w:rsidR="00855119">
        <w:rPr>
          <w:rFonts w:ascii="Times New Roman" w:hAnsi="Times New Roman" w:cs="Times New Roman"/>
          <w:sz w:val="24"/>
          <w:szCs w:val="24"/>
        </w:rPr>
        <w:t xml:space="preserve">ja </w:t>
      </w:r>
      <w:r>
        <w:rPr>
          <w:rFonts w:ascii="Times New Roman" w:hAnsi="Times New Roman" w:cs="Times New Roman"/>
          <w:sz w:val="24"/>
          <w:szCs w:val="24"/>
        </w:rPr>
        <w:t>külmrelv</w:t>
      </w:r>
      <w:r w:rsidRPr="00EA542F">
        <w:rPr>
          <w:rFonts w:ascii="Times New Roman" w:hAnsi="Times New Roman" w:cs="Times New Roman"/>
          <w:sz w:val="24"/>
          <w:szCs w:val="24"/>
        </w:rPr>
        <w:t>.</w:t>
      </w:r>
      <w:r>
        <w:rPr>
          <w:rFonts w:ascii="Times New Roman" w:hAnsi="Times New Roman" w:cs="Times New Roman"/>
          <w:sz w:val="24"/>
          <w:szCs w:val="24"/>
        </w:rPr>
        <w:t>“</w:t>
      </w:r>
      <w:r w:rsidR="00B0156A">
        <w:rPr>
          <w:rFonts w:ascii="Times New Roman" w:hAnsi="Times New Roman" w:cs="Times New Roman"/>
          <w:sz w:val="24"/>
          <w:szCs w:val="24"/>
        </w:rPr>
        <w:t>.</w:t>
      </w:r>
    </w:p>
    <w:p w14:paraId="4FA0A43F" w14:textId="725B1A36" w:rsidR="008A3B0C" w:rsidRPr="00810FFB" w:rsidRDefault="008A3B0C" w:rsidP="00810FFB">
      <w:pPr>
        <w:spacing w:after="0" w:line="240" w:lineRule="auto"/>
        <w:jc w:val="both"/>
        <w:rPr>
          <w:rFonts w:ascii="Times New Roman" w:hAnsi="Times New Roman" w:cs="Times New Roman"/>
          <w:sz w:val="24"/>
          <w:szCs w:val="24"/>
        </w:rPr>
      </w:pPr>
    </w:p>
    <w:p w14:paraId="4E4B349B" w14:textId="7901A840" w:rsidR="0067255B" w:rsidRPr="008A3B0C" w:rsidRDefault="0067255B"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2. Biotsiidiseaduse muutmine</w:t>
      </w:r>
    </w:p>
    <w:p w14:paraId="2916E508" w14:textId="77777777" w:rsidR="008A3B0C" w:rsidRDefault="008A3B0C" w:rsidP="00810FFB">
      <w:pPr>
        <w:spacing w:after="0" w:line="240" w:lineRule="auto"/>
        <w:jc w:val="both"/>
        <w:rPr>
          <w:rFonts w:ascii="Times New Roman" w:hAnsi="Times New Roman" w:cs="Times New Roman"/>
          <w:sz w:val="24"/>
          <w:szCs w:val="24"/>
        </w:rPr>
      </w:pPr>
    </w:p>
    <w:p w14:paraId="0C462FCD" w14:textId="77777777" w:rsidR="000D088A" w:rsidRPr="000D088A" w:rsidRDefault="0067255B" w:rsidP="000D088A">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B</w:t>
      </w:r>
      <w:r w:rsidR="0079221C" w:rsidRPr="008A3B0C">
        <w:rPr>
          <w:rFonts w:ascii="Times New Roman" w:hAnsi="Times New Roman" w:cs="Times New Roman"/>
          <w:sz w:val="24"/>
          <w:szCs w:val="24"/>
        </w:rPr>
        <w:t>iotsiidiseaduse</w:t>
      </w:r>
      <w:r w:rsidRPr="008A3B0C">
        <w:rPr>
          <w:rFonts w:ascii="Times New Roman" w:hAnsi="Times New Roman" w:cs="Times New Roman"/>
          <w:sz w:val="24"/>
          <w:szCs w:val="24"/>
        </w:rPr>
        <w:t xml:space="preserve"> § 43</w:t>
      </w:r>
      <w:r w:rsidRPr="008A3B0C">
        <w:rPr>
          <w:rFonts w:ascii="Times New Roman" w:hAnsi="Times New Roman" w:cs="Times New Roman"/>
          <w:sz w:val="24"/>
          <w:szCs w:val="24"/>
          <w:vertAlign w:val="superscript"/>
        </w:rPr>
        <w:t>3</w:t>
      </w:r>
      <w:r w:rsidR="0079221C" w:rsidRPr="008A3B0C">
        <w:rPr>
          <w:rFonts w:ascii="Times New Roman" w:hAnsi="Times New Roman" w:cs="Times New Roman"/>
          <w:sz w:val="24"/>
          <w:szCs w:val="24"/>
        </w:rPr>
        <w:t xml:space="preserve"> </w:t>
      </w:r>
      <w:bookmarkStart w:id="5" w:name="_Hlk180051957"/>
      <w:r w:rsidR="000D088A" w:rsidRPr="000D088A">
        <w:rPr>
          <w:rFonts w:ascii="Times New Roman" w:hAnsi="Times New Roman" w:cs="Times New Roman"/>
          <w:sz w:val="24"/>
          <w:szCs w:val="24"/>
        </w:rPr>
        <w:t>tekst muudetakse ja sõnastatakse järgmiselt:</w:t>
      </w:r>
    </w:p>
    <w:p w14:paraId="3F4E2747" w14:textId="7BCB6105" w:rsidR="000D088A" w:rsidRPr="008A3B0C" w:rsidRDefault="000D088A" w:rsidP="000D088A">
      <w:pPr>
        <w:spacing w:after="0" w:line="240" w:lineRule="auto"/>
        <w:jc w:val="both"/>
        <w:rPr>
          <w:rFonts w:ascii="Times New Roman" w:hAnsi="Times New Roman" w:cs="Times New Roman"/>
          <w:sz w:val="24"/>
          <w:szCs w:val="24"/>
        </w:rPr>
      </w:pPr>
      <w:r w:rsidRPr="000D088A">
        <w:rPr>
          <w:rFonts w:ascii="Times New Roman" w:hAnsi="Times New Roman" w:cs="Times New Roman"/>
          <w:sz w:val="24"/>
          <w:szCs w:val="24"/>
        </w:rPr>
        <w:t>„(1) Keskkonnaametil on lubatud kasutada füüsilist jõudu, erivahendeid ja teenistusrelvi korrakaitseseaduses sätestatud alusel ja korras.</w:t>
      </w:r>
    </w:p>
    <w:p w14:paraId="58911D39" w14:textId="77777777" w:rsidR="001B0193" w:rsidRDefault="001B0193" w:rsidP="00DD7BEE">
      <w:pPr>
        <w:spacing w:after="0" w:line="240" w:lineRule="auto"/>
        <w:jc w:val="both"/>
        <w:rPr>
          <w:rFonts w:ascii="Times New Roman" w:hAnsi="Times New Roman" w:cs="Times New Roman"/>
          <w:sz w:val="24"/>
          <w:szCs w:val="24"/>
        </w:rPr>
      </w:pPr>
      <w:bookmarkStart w:id="6" w:name="_Hlk150768840"/>
    </w:p>
    <w:p w14:paraId="6CC6642B" w14:textId="54338C10" w:rsidR="00DD7BEE" w:rsidRPr="00DD7BEE" w:rsidRDefault="00DD7BEE" w:rsidP="00DD7BEE">
      <w:pPr>
        <w:spacing w:after="0" w:line="240" w:lineRule="auto"/>
        <w:jc w:val="both"/>
        <w:rPr>
          <w:rFonts w:ascii="Times New Roman" w:hAnsi="Times New Roman" w:cs="Times New Roman"/>
          <w:sz w:val="24"/>
          <w:szCs w:val="24"/>
        </w:rPr>
      </w:pPr>
      <w:r w:rsidRPr="00DD7BEE">
        <w:rPr>
          <w:rFonts w:ascii="Times New Roman" w:hAnsi="Times New Roman" w:cs="Times New Roman"/>
          <w:sz w:val="24"/>
          <w:szCs w:val="24"/>
        </w:rPr>
        <w:t>(2) Keskkonnaameti erivahendid on käerauad.</w:t>
      </w:r>
    </w:p>
    <w:p w14:paraId="11FDB771" w14:textId="77777777" w:rsidR="00DD7BEE" w:rsidRPr="00DD7BEE" w:rsidRDefault="00DD7BEE" w:rsidP="00DD7BEE">
      <w:pPr>
        <w:spacing w:after="0" w:line="240" w:lineRule="auto"/>
        <w:jc w:val="both"/>
        <w:rPr>
          <w:rFonts w:ascii="Times New Roman" w:hAnsi="Times New Roman" w:cs="Times New Roman"/>
          <w:sz w:val="24"/>
          <w:szCs w:val="24"/>
        </w:rPr>
      </w:pPr>
    </w:p>
    <w:p w14:paraId="694C0689" w14:textId="2EE8D457" w:rsidR="008A3B0C" w:rsidRDefault="00DD7BEE" w:rsidP="00DD7BEE">
      <w:pPr>
        <w:spacing w:after="0" w:line="240" w:lineRule="auto"/>
        <w:jc w:val="both"/>
        <w:rPr>
          <w:rFonts w:ascii="Times New Roman" w:hAnsi="Times New Roman" w:cs="Times New Roman"/>
          <w:sz w:val="24"/>
          <w:szCs w:val="24"/>
        </w:rPr>
      </w:pPr>
      <w:r w:rsidRPr="00DD7BEE">
        <w:rPr>
          <w:rFonts w:ascii="Times New Roman" w:hAnsi="Times New Roman" w:cs="Times New Roman"/>
          <w:sz w:val="24"/>
          <w:szCs w:val="24"/>
        </w:rPr>
        <w:t xml:space="preserve">(3) Keskkonnaameti teenistusrelvad on </w:t>
      </w:r>
      <w:r w:rsidR="00855119" w:rsidRPr="00855119">
        <w:rPr>
          <w:rFonts w:ascii="Times New Roman" w:hAnsi="Times New Roman" w:cs="Times New Roman"/>
          <w:sz w:val="24"/>
          <w:szCs w:val="24"/>
        </w:rPr>
        <w:t xml:space="preserve">gaasirelv </w:t>
      </w:r>
      <w:r w:rsidR="00855119">
        <w:rPr>
          <w:rFonts w:ascii="Times New Roman" w:hAnsi="Times New Roman" w:cs="Times New Roman"/>
          <w:sz w:val="24"/>
          <w:szCs w:val="24"/>
        </w:rPr>
        <w:t xml:space="preserve">ja </w:t>
      </w:r>
      <w:r w:rsidRPr="00DD7BEE">
        <w:rPr>
          <w:rFonts w:ascii="Times New Roman" w:hAnsi="Times New Roman" w:cs="Times New Roman"/>
          <w:sz w:val="24"/>
          <w:szCs w:val="24"/>
        </w:rPr>
        <w:t>külmrelv.“</w:t>
      </w:r>
      <w:r w:rsidR="00B0156A">
        <w:rPr>
          <w:rFonts w:ascii="Times New Roman" w:hAnsi="Times New Roman" w:cs="Times New Roman"/>
          <w:sz w:val="24"/>
          <w:szCs w:val="24"/>
        </w:rPr>
        <w:t>.</w:t>
      </w:r>
    </w:p>
    <w:bookmarkEnd w:id="5"/>
    <w:p w14:paraId="5C84EE53" w14:textId="77777777" w:rsidR="00DD7BEE" w:rsidRPr="00810FFB" w:rsidRDefault="00DD7BEE" w:rsidP="00DD7BEE">
      <w:pPr>
        <w:spacing w:after="0" w:line="240" w:lineRule="auto"/>
        <w:jc w:val="both"/>
        <w:rPr>
          <w:rFonts w:ascii="Times New Roman" w:hAnsi="Times New Roman" w:cs="Times New Roman"/>
          <w:sz w:val="24"/>
          <w:szCs w:val="24"/>
        </w:rPr>
      </w:pPr>
    </w:p>
    <w:p w14:paraId="6745CBA8" w14:textId="4693B796" w:rsidR="00956311" w:rsidRDefault="0079221C"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3. </w:t>
      </w:r>
      <w:r w:rsidR="00956311">
        <w:rPr>
          <w:rFonts w:ascii="Times New Roman" w:hAnsi="Times New Roman" w:cs="Times New Roman"/>
          <w:b/>
          <w:bCs/>
          <w:sz w:val="24"/>
          <w:szCs w:val="24"/>
        </w:rPr>
        <w:t>E</w:t>
      </w:r>
      <w:r w:rsidR="00956311" w:rsidRPr="00956311">
        <w:rPr>
          <w:rFonts w:ascii="Times New Roman" w:hAnsi="Times New Roman" w:cs="Times New Roman"/>
          <w:b/>
          <w:bCs/>
          <w:sz w:val="24"/>
          <w:szCs w:val="24"/>
        </w:rPr>
        <w:t>hitusseadustik</w:t>
      </w:r>
      <w:r w:rsidR="00956311">
        <w:rPr>
          <w:rFonts w:ascii="Times New Roman" w:hAnsi="Times New Roman" w:cs="Times New Roman"/>
          <w:b/>
          <w:bCs/>
          <w:sz w:val="24"/>
          <w:szCs w:val="24"/>
        </w:rPr>
        <w:t>u muutmine</w:t>
      </w:r>
    </w:p>
    <w:p w14:paraId="01424718" w14:textId="77777777" w:rsidR="00956311" w:rsidRDefault="00956311" w:rsidP="00810FFB">
      <w:pPr>
        <w:spacing w:after="0" w:line="240" w:lineRule="auto"/>
        <w:jc w:val="both"/>
        <w:rPr>
          <w:rFonts w:ascii="Times New Roman" w:hAnsi="Times New Roman" w:cs="Times New Roman"/>
          <w:b/>
          <w:bCs/>
          <w:sz w:val="24"/>
          <w:szCs w:val="24"/>
        </w:rPr>
      </w:pPr>
    </w:p>
    <w:p w14:paraId="5DEF2CD2" w14:textId="1F021949" w:rsidR="00956311" w:rsidRPr="00AD08D1" w:rsidRDefault="00AD08D1" w:rsidP="00810FFB">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 xml:space="preserve">Ehitusseadustikku täiendatakse §-ga </w:t>
      </w:r>
      <w:bookmarkStart w:id="7" w:name="_Hlk181369933"/>
      <w:r w:rsidRPr="00AD08D1">
        <w:rPr>
          <w:rFonts w:ascii="Times New Roman" w:hAnsi="Times New Roman" w:cs="Times New Roman"/>
          <w:sz w:val="24"/>
          <w:szCs w:val="24"/>
        </w:rPr>
        <w:t>132</w:t>
      </w:r>
      <w:r w:rsidRPr="00AD08D1">
        <w:rPr>
          <w:rFonts w:ascii="Times New Roman" w:hAnsi="Times New Roman" w:cs="Times New Roman"/>
          <w:sz w:val="24"/>
          <w:szCs w:val="24"/>
          <w:vertAlign w:val="superscript"/>
        </w:rPr>
        <w:t>1</w:t>
      </w:r>
      <w:bookmarkEnd w:id="7"/>
      <w:r w:rsidRPr="00AD08D1">
        <w:rPr>
          <w:rFonts w:ascii="Times New Roman" w:hAnsi="Times New Roman" w:cs="Times New Roman"/>
          <w:sz w:val="24"/>
          <w:szCs w:val="24"/>
          <w:vertAlign w:val="superscript"/>
        </w:rPr>
        <w:t xml:space="preserve"> </w:t>
      </w:r>
      <w:r w:rsidRPr="00AD08D1">
        <w:rPr>
          <w:rFonts w:ascii="Times New Roman" w:hAnsi="Times New Roman" w:cs="Times New Roman"/>
          <w:sz w:val="24"/>
          <w:szCs w:val="24"/>
        </w:rPr>
        <w:t>järgmises sõnastuses:</w:t>
      </w:r>
    </w:p>
    <w:p w14:paraId="0C6E3652" w14:textId="4488DA56" w:rsidR="00956311" w:rsidRDefault="00AD08D1" w:rsidP="00810FFB">
      <w:pPr>
        <w:spacing w:after="0" w:line="240" w:lineRule="auto"/>
        <w:jc w:val="both"/>
        <w:rPr>
          <w:rFonts w:ascii="Times New Roman" w:hAnsi="Times New Roman" w:cs="Times New Roman"/>
          <w:b/>
          <w:bCs/>
          <w:sz w:val="24"/>
          <w:szCs w:val="24"/>
        </w:rPr>
      </w:pPr>
      <w:bookmarkStart w:id="8" w:name="_Hlk184138428"/>
      <w:r>
        <w:rPr>
          <w:rFonts w:ascii="Times New Roman" w:hAnsi="Times New Roman" w:cs="Times New Roman"/>
          <w:b/>
          <w:bCs/>
          <w:sz w:val="24"/>
          <w:szCs w:val="24"/>
        </w:rPr>
        <w:t>„§ 132</w:t>
      </w:r>
      <w:r w:rsidRPr="00AD08D1">
        <w:rPr>
          <w:rFonts w:ascii="Times New Roman" w:hAnsi="Times New Roman" w:cs="Times New Roman"/>
          <w:b/>
          <w:bCs/>
          <w:sz w:val="24"/>
          <w:szCs w:val="24"/>
          <w:vertAlign w:val="superscript"/>
        </w:rPr>
        <w:t>1</w:t>
      </w:r>
      <w:r w:rsidR="00710692">
        <w:rPr>
          <w:rFonts w:ascii="Times New Roman" w:hAnsi="Times New Roman" w:cs="Times New Roman"/>
          <w:b/>
          <w:bCs/>
          <w:sz w:val="24"/>
          <w:szCs w:val="24"/>
        </w:rPr>
        <w:t>.</w:t>
      </w:r>
      <w:r>
        <w:rPr>
          <w:rFonts w:ascii="Times New Roman" w:hAnsi="Times New Roman" w:cs="Times New Roman"/>
          <w:b/>
          <w:bCs/>
          <w:sz w:val="24"/>
          <w:szCs w:val="24"/>
          <w:vertAlign w:val="superscript"/>
        </w:rPr>
        <w:t xml:space="preserve"> </w:t>
      </w:r>
      <w:r>
        <w:rPr>
          <w:rFonts w:ascii="Times New Roman" w:hAnsi="Times New Roman" w:cs="Times New Roman"/>
          <w:b/>
          <w:bCs/>
          <w:sz w:val="24"/>
          <w:szCs w:val="24"/>
        </w:rPr>
        <w:t>Vahetu sunni kasutamine</w:t>
      </w:r>
    </w:p>
    <w:p w14:paraId="647C4EBB" w14:textId="77777777" w:rsidR="001B0193" w:rsidRDefault="001B0193" w:rsidP="00AD08D1">
      <w:pPr>
        <w:spacing w:after="0" w:line="240" w:lineRule="auto"/>
        <w:jc w:val="both"/>
        <w:rPr>
          <w:rFonts w:ascii="Times New Roman" w:hAnsi="Times New Roman" w:cs="Times New Roman"/>
          <w:sz w:val="24"/>
          <w:szCs w:val="24"/>
        </w:rPr>
      </w:pPr>
    </w:p>
    <w:p w14:paraId="5C0BBDAB" w14:textId="1B4FEE79" w:rsidR="00AD08D1" w:rsidRPr="00AD08D1" w:rsidRDefault="00AD08D1" w:rsidP="00AD08D1">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49782103" w14:textId="77777777" w:rsidR="00AD08D1" w:rsidRPr="00AD08D1" w:rsidRDefault="00AD08D1" w:rsidP="00AD08D1">
      <w:pPr>
        <w:spacing w:after="0" w:line="240" w:lineRule="auto"/>
        <w:jc w:val="both"/>
        <w:rPr>
          <w:rFonts w:ascii="Times New Roman" w:hAnsi="Times New Roman" w:cs="Times New Roman"/>
          <w:sz w:val="24"/>
          <w:szCs w:val="24"/>
        </w:rPr>
      </w:pPr>
    </w:p>
    <w:p w14:paraId="20974C67" w14:textId="77777777" w:rsidR="00AD08D1" w:rsidRPr="00AD08D1" w:rsidRDefault="00AD08D1" w:rsidP="00AD08D1">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(2) Keskkonnaameti erivahendid on käerauad.</w:t>
      </w:r>
    </w:p>
    <w:p w14:paraId="675ADCDD" w14:textId="77777777" w:rsidR="00AD08D1" w:rsidRPr="00AD08D1" w:rsidRDefault="00AD08D1" w:rsidP="00AD08D1">
      <w:pPr>
        <w:spacing w:after="0" w:line="240" w:lineRule="auto"/>
        <w:jc w:val="both"/>
        <w:rPr>
          <w:rFonts w:ascii="Times New Roman" w:hAnsi="Times New Roman" w:cs="Times New Roman"/>
          <w:sz w:val="24"/>
          <w:szCs w:val="24"/>
        </w:rPr>
      </w:pPr>
    </w:p>
    <w:p w14:paraId="05D34249" w14:textId="23D7F523" w:rsidR="00AD08D1" w:rsidRPr="00AD08D1" w:rsidRDefault="00AD08D1" w:rsidP="00AD08D1">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(3) Keskkonnaameti teenistusrelvad on gaasirelv ja külmrelv.“.</w:t>
      </w:r>
    </w:p>
    <w:bookmarkEnd w:id="8"/>
    <w:p w14:paraId="6001BC50" w14:textId="77777777" w:rsidR="00AD08D1" w:rsidRPr="00AD08D1" w:rsidRDefault="00AD08D1" w:rsidP="00810FFB">
      <w:pPr>
        <w:spacing w:after="0" w:line="240" w:lineRule="auto"/>
        <w:jc w:val="both"/>
        <w:rPr>
          <w:rFonts w:ascii="Times New Roman" w:hAnsi="Times New Roman" w:cs="Times New Roman"/>
          <w:b/>
          <w:bCs/>
          <w:sz w:val="24"/>
          <w:szCs w:val="24"/>
        </w:rPr>
      </w:pPr>
    </w:p>
    <w:p w14:paraId="0C7DF330" w14:textId="03BF4EC8" w:rsidR="00956311" w:rsidRDefault="005E0694" w:rsidP="00810FF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4. Energiamajanduse korralduse seaduse muutmine</w:t>
      </w:r>
    </w:p>
    <w:p w14:paraId="675DF333" w14:textId="77777777" w:rsidR="005E0694" w:rsidRDefault="005E0694" w:rsidP="00810FFB">
      <w:pPr>
        <w:spacing w:after="0" w:line="240" w:lineRule="auto"/>
        <w:jc w:val="both"/>
        <w:rPr>
          <w:rFonts w:ascii="Times New Roman" w:hAnsi="Times New Roman" w:cs="Times New Roman"/>
          <w:b/>
          <w:bCs/>
          <w:sz w:val="24"/>
          <w:szCs w:val="24"/>
        </w:rPr>
      </w:pPr>
    </w:p>
    <w:p w14:paraId="01F17E90" w14:textId="59165D09" w:rsidR="00C7406C" w:rsidRPr="00CE1AF5" w:rsidRDefault="09D97EC7" w:rsidP="00810FFB">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Energiamajanduse korralduse seadus</w:t>
      </w:r>
      <w:ins w:id="9" w:author="Kärt Voor - JUSTDIGI" w:date="2025-05-09T09:52:00Z">
        <w:r w:rsidR="39C8611F" w:rsidRPr="4FEEABD4">
          <w:rPr>
            <w:rFonts w:ascii="Times New Roman" w:hAnsi="Times New Roman" w:cs="Times New Roman"/>
            <w:sz w:val="24"/>
            <w:szCs w:val="24"/>
          </w:rPr>
          <w:t>e</w:t>
        </w:r>
      </w:ins>
      <w:del w:id="10" w:author="Kärt Voor - JUSTDIGI" w:date="2025-05-09T09:52:00Z">
        <w:r w:rsidR="00C7406C" w:rsidRPr="4FEEABD4" w:rsidDel="79AD8913">
          <w:rPr>
            <w:rFonts w:ascii="Times New Roman" w:hAnsi="Times New Roman" w:cs="Times New Roman"/>
            <w:sz w:val="24"/>
            <w:szCs w:val="24"/>
          </w:rPr>
          <w:delText>t</w:delText>
        </w:r>
      </w:del>
      <w:r w:rsidR="79AD8913" w:rsidRPr="4FEEABD4">
        <w:rPr>
          <w:rFonts w:ascii="Times New Roman" w:hAnsi="Times New Roman" w:cs="Times New Roman"/>
          <w:sz w:val="24"/>
          <w:szCs w:val="24"/>
        </w:rPr>
        <w:t xml:space="preserve"> </w:t>
      </w:r>
      <w:ins w:id="11" w:author="Kärt Voor - JUSTDIGI" w:date="2025-05-09T09:52:00Z">
        <w:r w:rsidR="76F51B99" w:rsidRPr="4FEEABD4">
          <w:rPr>
            <w:rFonts w:ascii="Times New Roman" w:hAnsi="Times New Roman" w:cs="Times New Roman"/>
            <w:sz w:val="24"/>
            <w:szCs w:val="24"/>
          </w:rPr>
          <w:t>9</w:t>
        </w:r>
        <w:commentRangeStart w:id="12"/>
        <w:r w:rsidR="76F51B99" w:rsidRPr="4FEEABD4">
          <w:rPr>
            <w:rFonts w:ascii="Times New Roman" w:hAnsi="Times New Roman" w:cs="Times New Roman"/>
            <w:sz w:val="24"/>
            <w:szCs w:val="24"/>
          </w:rPr>
          <w:t>. peatükk</w:t>
        </w:r>
      </w:ins>
      <w:commentRangeEnd w:id="12"/>
      <w:r w:rsidR="00C7406C">
        <w:commentReference w:id="12"/>
      </w:r>
      <w:ins w:id="13" w:author="Kärt Voor - JUSTDIGI" w:date="2025-05-09T09:52:00Z">
        <w:r w:rsidR="76F51B99" w:rsidRPr="4FEEABD4">
          <w:rPr>
            <w:rFonts w:ascii="Times New Roman" w:hAnsi="Times New Roman" w:cs="Times New Roman"/>
            <w:sz w:val="24"/>
            <w:szCs w:val="24"/>
          </w:rPr>
          <w:t xml:space="preserve">i </w:t>
        </w:r>
      </w:ins>
      <w:r w:rsidRPr="4FEEABD4">
        <w:rPr>
          <w:rFonts w:ascii="Times New Roman" w:hAnsi="Times New Roman" w:cs="Times New Roman"/>
          <w:sz w:val="24"/>
          <w:szCs w:val="24"/>
        </w:rPr>
        <w:t>täiendatakse §-dega 33</w:t>
      </w:r>
      <w:r w:rsidRPr="4FEEABD4">
        <w:rPr>
          <w:rFonts w:ascii="Times New Roman" w:hAnsi="Times New Roman" w:cs="Times New Roman"/>
          <w:sz w:val="24"/>
          <w:szCs w:val="24"/>
          <w:vertAlign w:val="superscript"/>
        </w:rPr>
        <w:t>1</w:t>
      </w:r>
      <w:del w:id="14" w:author="Kärt Voor - JUSTDIGI" w:date="2025-05-09T09:53:00Z">
        <w:r w:rsidR="00C7406C" w:rsidRPr="4FEEABD4" w:rsidDel="09D97EC7">
          <w:rPr>
            <w:rFonts w:ascii="Times New Roman" w:hAnsi="Times New Roman" w:cs="Times New Roman"/>
            <w:sz w:val="24"/>
            <w:szCs w:val="24"/>
          </w:rPr>
          <w:delText>-</w:delText>
        </w:r>
      </w:del>
      <w:ins w:id="15" w:author="Kärt Voor - JUSTDIGI" w:date="2025-05-09T09:53:00Z">
        <w:r w:rsidR="0978000D" w:rsidRPr="4FEEABD4">
          <w:rPr>
            <w:rFonts w:ascii="Arial" w:hAnsi="Arial" w:cs="Arial"/>
            <w:color w:val="202020"/>
            <w:sz w:val="21"/>
            <w:szCs w:val="21"/>
          </w:rPr>
          <w:t xml:space="preserve"> –</w:t>
        </w:r>
      </w:ins>
      <w:r w:rsidRPr="4FEEABD4">
        <w:rPr>
          <w:rFonts w:ascii="Times New Roman" w:hAnsi="Times New Roman" w:cs="Times New Roman"/>
          <w:sz w:val="24"/>
          <w:szCs w:val="24"/>
        </w:rPr>
        <w:t>33</w:t>
      </w:r>
      <w:r w:rsidRPr="4FEEABD4">
        <w:rPr>
          <w:rFonts w:ascii="Times New Roman" w:hAnsi="Times New Roman" w:cs="Times New Roman"/>
          <w:sz w:val="24"/>
          <w:szCs w:val="24"/>
          <w:vertAlign w:val="superscript"/>
        </w:rPr>
        <w:t xml:space="preserve">2 </w:t>
      </w:r>
      <w:r w:rsidRPr="4FEEABD4">
        <w:rPr>
          <w:rFonts w:ascii="Times New Roman" w:hAnsi="Times New Roman" w:cs="Times New Roman"/>
          <w:sz w:val="24"/>
          <w:szCs w:val="24"/>
        </w:rPr>
        <w:t>järgmises sõnastuses:</w:t>
      </w:r>
    </w:p>
    <w:p w14:paraId="1B9BC46B" w14:textId="118EAD40" w:rsidR="00C7406C" w:rsidRPr="00C7406C" w:rsidRDefault="00C7406C" w:rsidP="00C7406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33</w:t>
      </w:r>
      <w:r w:rsidRPr="00C7406C">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sidRPr="00C7406C">
        <w:rPr>
          <w:rFonts w:ascii="Times New Roman" w:hAnsi="Times New Roman" w:cs="Times New Roman"/>
          <w:b/>
          <w:bCs/>
          <w:sz w:val="24"/>
          <w:szCs w:val="24"/>
        </w:rPr>
        <w:t>Riikliku järelevalve erimeetmed</w:t>
      </w:r>
    </w:p>
    <w:p w14:paraId="57B7AD2B" w14:textId="77777777" w:rsidR="00C7406C" w:rsidRDefault="00C7406C" w:rsidP="00C7406C">
      <w:pPr>
        <w:spacing w:after="0" w:line="240" w:lineRule="auto"/>
        <w:jc w:val="both"/>
        <w:rPr>
          <w:rFonts w:ascii="Times New Roman" w:hAnsi="Times New Roman" w:cs="Times New Roman"/>
          <w:sz w:val="24"/>
          <w:szCs w:val="24"/>
        </w:rPr>
      </w:pPr>
    </w:p>
    <w:p w14:paraId="04FEA64F" w14:textId="679011BF" w:rsidR="00C7406C" w:rsidRDefault="09D97EC7" w:rsidP="00C7406C">
      <w:pPr>
        <w:spacing w:after="0" w:line="240" w:lineRule="auto"/>
        <w:jc w:val="both"/>
        <w:rPr>
          <w:rFonts w:ascii="Times New Roman" w:hAnsi="Times New Roman" w:cs="Times New Roman"/>
          <w:sz w:val="24"/>
          <w:szCs w:val="24"/>
        </w:rPr>
      </w:pPr>
      <w:r w:rsidRPr="00C7406C">
        <w:rPr>
          <w:rFonts w:ascii="Times New Roman" w:hAnsi="Times New Roman" w:cs="Times New Roman"/>
          <w:sz w:val="24"/>
          <w:szCs w:val="24"/>
        </w:rPr>
        <w:t>K</w:t>
      </w:r>
      <w:r w:rsidR="69AB0BB1">
        <w:rPr>
          <w:rFonts w:ascii="Times New Roman" w:hAnsi="Times New Roman" w:cs="Times New Roman"/>
          <w:sz w:val="24"/>
          <w:szCs w:val="24"/>
        </w:rPr>
        <w:t>eskkonnaamet</w:t>
      </w:r>
      <w:r w:rsidRPr="00C7406C">
        <w:rPr>
          <w:rFonts w:ascii="Times New Roman" w:hAnsi="Times New Roman" w:cs="Times New Roman"/>
          <w:sz w:val="24"/>
          <w:szCs w:val="24"/>
        </w:rPr>
        <w:t xml:space="preserve"> võib käesolevas seaduses sätestatud riikliku järelevalve teostamiseks kohaldada korrakaitseseaduse </w:t>
      </w:r>
      <w:commentRangeStart w:id="16"/>
      <w:r w:rsidRPr="00C7406C">
        <w:rPr>
          <w:rFonts w:ascii="Times New Roman" w:hAnsi="Times New Roman" w:cs="Times New Roman"/>
          <w:sz w:val="24"/>
          <w:szCs w:val="24"/>
        </w:rPr>
        <w:t>§-des 30</w:t>
      </w:r>
      <w:r w:rsidR="61DCCA97" w:rsidRPr="00D17608">
        <w:rPr>
          <w:rFonts w:ascii="Times New Roman" w:hAnsi="Times New Roman" w:cs="Times New Roman"/>
          <w:sz w:val="24"/>
          <w:szCs w:val="24"/>
        </w:rPr>
        <w:t>–</w:t>
      </w:r>
      <w:r w:rsidRPr="00C7406C">
        <w:rPr>
          <w:rFonts w:ascii="Times New Roman" w:hAnsi="Times New Roman" w:cs="Times New Roman"/>
          <w:sz w:val="24"/>
          <w:szCs w:val="24"/>
        </w:rPr>
        <w:t>32</w:t>
      </w:r>
      <w:r w:rsidR="57EDB6AE">
        <w:rPr>
          <w:rFonts w:ascii="Times New Roman" w:hAnsi="Times New Roman" w:cs="Times New Roman"/>
          <w:sz w:val="24"/>
          <w:szCs w:val="24"/>
        </w:rPr>
        <w:t xml:space="preserve"> ja</w:t>
      </w:r>
      <w:r w:rsidRPr="00C7406C">
        <w:rPr>
          <w:rFonts w:ascii="Times New Roman" w:hAnsi="Times New Roman" w:cs="Times New Roman"/>
          <w:sz w:val="24"/>
          <w:szCs w:val="24"/>
        </w:rPr>
        <w:t xml:space="preserve"> 49</w:t>
      </w:r>
      <w:r w:rsidR="61DCCA97">
        <w:rPr>
          <w:rFonts w:ascii="Arial" w:hAnsi="Arial" w:cs="Arial"/>
          <w:color w:val="202020"/>
          <w:sz w:val="21"/>
          <w:szCs w:val="21"/>
          <w:shd w:val="clear" w:color="auto" w:fill="FFFFFF"/>
        </w:rPr>
        <w:t>–</w:t>
      </w:r>
      <w:r w:rsidR="73523450">
        <w:rPr>
          <w:rFonts w:ascii="Times New Roman" w:hAnsi="Times New Roman" w:cs="Times New Roman"/>
          <w:sz w:val="24"/>
          <w:szCs w:val="24"/>
        </w:rPr>
        <w:t xml:space="preserve">52 </w:t>
      </w:r>
      <w:commentRangeEnd w:id="16"/>
      <w:r w:rsidR="00C7406C">
        <w:commentReference w:id="16"/>
      </w:r>
      <w:r w:rsidRPr="00C7406C">
        <w:rPr>
          <w:rFonts w:ascii="Times New Roman" w:hAnsi="Times New Roman" w:cs="Times New Roman"/>
          <w:sz w:val="24"/>
          <w:szCs w:val="24"/>
        </w:rPr>
        <w:t>sätestatud riikliku järelevalve erimeetmeid korrakaitseseaduses sätestatud alusel ja korras.</w:t>
      </w:r>
    </w:p>
    <w:p w14:paraId="32F929CB" w14:textId="77777777" w:rsidR="00FD159B" w:rsidRDefault="00FD159B" w:rsidP="00915CFF">
      <w:pPr>
        <w:spacing w:after="0" w:line="240" w:lineRule="auto"/>
        <w:jc w:val="both"/>
        <w:rPr>
          <w:rFonts w:ascii="Times New Roman" w:hAnsi="Times New Roman" w:cs="Times New Roman"/>
          <w:b/>
          <w:bCs/>
          <w:sz w:val="24"/>
          <w:szCs w:val="24"/>
        </w:rPr>
      </w:pPr>
    </w:p>
    <w:p w14:paraId="72C9FCD1" w14:textId="36E965F5" w:rsidR="00915CFF" w:rsidRDefault="00915CFF" w:rsidP="00915CF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33</w:t>
      </w:r>
      <w:r>
        <w:rPr>
          <w:rFonts w:ascii="Times New Roman" w:hAnsi="Times New Roman" w:cs="Times New Roman"/>
          <w:b/>
          <w:bCs/>
          <w:sz w:val="24"/>
          <w:szCs w:val="24"/>
          <w:vertAlign w:val="superscript"/>
        </w:rPr>
        <w:t>2</w:t>
      </w:r>
      <w:r>
        <w:rPr>
          <w:rFonts w:ascii="Times New Roman" w:hAnsi="Times New Roman" w:cs="Times New Roman"/>
          <w:b/>
          <w:bCs/>
          <w:sz w:val="24"/>
          <w:szCs w:val="24"/>
        </w:rPr>
        <w:t>.</w:t>
      </w:r>
      <w:r>
        <w:rPr>
          <w:rFonts w:ascii="Times New Roman" w:hAnsi="Times New Roman" w:cs="Times New Roman"/>
          <w:b/>
          <w:bCs/>
          <w:sz w:val="24"/>
          <w:szCs w:val="24"/>
          <w:vertAlign w:val="superscript"/>
        </w:rPr>
        <w:t xml:space="preserve"> </w:t>
      </w:r>
      <w:r>
        <w:rPr>
          <w:rFonts w:ascii="Times New Roman" w:hAnsi="Times New Roman" w:cs="Times New Roman"/>
          <w:b/>
          <w:bCs/>
          <w:sz w:val="24"/>
          <w:szCs w:val="24"/>
        </w:rPr>
        <w:t>Vahetu sunni kasutamine</w:t>
      </w:r>
    </w:p>
    <w:p w14:paraId="49F4C34E" w14:textId="77777777" w:rsidR="00915CFF" w:rsidRDefault="00915CFF" w:rsidP="00915CFF">
      <w:pPr>
        <w:spacing w:after="0" w:line="240" w:lineRule="auto"/>
        <w:jc w:val="both"/>
        <w:rPr>
          <w:rFonts w:ascii="Times New Roman" w:hAnsi="Times New Roman" w:cs="Times New Roman"/>
          <w:sz w:val="24"/>
          <w:szCs w:val="24"/>
        </w:rPr>
      </w:pPr>
    </w:p>
    <w:p w14:paraId="4DF55808" w14:textId="77777777" w:rsidR="00915CFF" w:rsidRPr="00AD08D1" w:rsidRDefault="00915CFF" w:rsidP="00915CFF">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583F1CCC" w14:textId="77777777" w:rsidR="00915CFF" w:rsidRPr="00AD08D1" w:rsidRDefault="00915CFF" w:rsidP="00915CFF">
      <w:pPr>
        <w:spacing w:after="0" w:line="240" w:lineRule="auto"/>
        <w:jc w:val="both"/>
        <w:rPr>
          <w:rFonts w:ascii="Times New Roman" w:hAnsi="Times New Roman" w:cs="Times New Roman"/>
          <w:sz w:val="24"/>
          <w:szCs w:val="24"/>
        </w:rPr>
      </w:pPr>
    </w:p>
    <w:p w14:paraId="08409B8C" w14:textId="77777777" w:rsidR="00915CFF" w:rsidRPr="00AD08D1" w:rsidRDefault="00915CFF" w:rsidP="00915CFF">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(2) Keskkonnaameti erivahendid on käerauad.</w:t>
      </w:r>
    </w:p>
    <w:p w14:paraId="319C10BE" w14:textId="77777777" w:rsidR="00915CFF" w:rsidRPr="00AD08D1" w:rsidRDefault="00915CFF" w:rsidP="00915CFF">
      <w:pPr>
        <w:spacing w:after="0" w:line="240" w:lineRule="auto"/>
        <w:jc w:val="both"/>
        <w:rPr>
          <w:rFonts w:ascii="Times New Roman" w:hAnsi="Times New Roman" w:cs="Times New Roman"/>
          <w:sz w:val="24"/>
          <w:szCs w:val="24"/>
        </w:rPr>
      </w:pPr>
    </w:p>
    <w:p w14:paraId="4B3B1C6B" w14:textId="7126796E" w:rsidR="00915CFF" w:rsidRPr="00AD08D1" w:rsidRDefault="00915CFF" w:rsidP="00915CFF">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(3) Keskkonnaameti teenistusrelvad on gaasirelv ja külmrelv.“</w:t>
      </w:r>
      <w:r w:rsidR="00FD159B">
        <w:rPr>
          <w:rFonts w:ascii="Times New Roman" w:hAnsi="Times New Roman" w:cs="Times New Roman"/>
          <w:sz w:val="24"/>
          <w:szCs w:val="24"/>
        </w:rPr>
        <w:t>.</w:t>
      </w:r>
    </w:p>
    <w:p w14:paraId="45D1BC23" w14:textId="77777777" w:rsidR="00C7406C" w:rsidRPr="00C7406C" w:rsidRDefault="00C7406C" w:rsidP="00C7406C">
      <w:pPr>
        <w:spacing w:after="0" w:line="240" w:lineRule="auto"/>
        <w:jc w:val="both"/>
        <w:rPr>
          <w:rFonts w:ascii="Times New Roman" w:hAnsi="Times New Roman" w:cs="Times New Roman"/>
          <w:sz w:val="24"/>
          <w:szCs w:val="24"/>
        </w:rPr>
      </w:pPr>
    </w:p>
    <w:p w14:paraId="640E70D2" w14:textId="28261A6E" w:rsidR="00D92D21" w:rsidRDefault="31BE9478" w:rsidP="00810FFB">
      <w:pPr>
        <w:spacing w:after="0" w:line="240" w:lineRule="auto"/>
        <w:jc w:val="both"/>
        <w:rPr>
          <w:rFonts w:ascii="Times New Roman" w:hAnsi="Times New Roman" w:cs="Times New Roman"/>
          <w:b/>
          <w:bCs/>
          <w:sz w:val="24"/>
          <w:szCs w:val="24"/>
        </w:rPr>
      </w:pPr>
      <w:r w:rsidRPr="4FEEABD4">
        <w:rPr>
          <w:rFonts w:ascii="Times New Roman" w:hAnsi="Times New Roman" w:cs="Times New Roman"/>
          <w:b/>
          <w:bCs/>
          <w:sz w:val="24"/>
          <w:szCs w:val="24"/>
        </w:rPr>
        <w:t xml:space="preserve">§ </w:t>
      </w:r>
      <w:r w:rsidR="10DE9E12" w:rsidRPr="4FEEABD4">
        <w:rPr>
          <w:rFonts w:ascii="Times New Roman" w:hAnsi="Times New Roman" w:cs="Times New Roman"/>
          <w:b/>
          <w:bCs/>
          <w:sz w:val="24"/>
          <w:szCs w:val="24"/>
        </w:rPr>
        <w:t>5</w:t>
      </w:r>
      <w:r w:rsidRPr="4FEEABD4">
        <w:rPr>
          <w:rFonts w:ascii="Times New Roman" w:hAnsi="Times New Roman" w:cs="Times New Roman"/>
          <w:b/>
          <w:bCs/>
          <w:sz w:val="24"/>
          <w:szCs w:val="24"/>
        </w:rPr>
        <w:t xml:space="preserve">. </w:t>
      </w:r>
      <w:r w:rsidR="67C91283" w:rsidRPr="4FEEABD4">
        <w:rPr>
          <w:rFonts w:ascii="Times New Roman" w:hAnsi="Times New Roman" w:cs="Times New Roman"/>
          <w:b/>
          <w:bCs/>
          <w:sz w:val="24"/>
          <w:szCs w:val="24"/>
        </w:rPr>
        <w:t>Euroopa Liidu ühise põllumajanduspoliitika rakendamise seadus</w:t>
      </w:r>
      <w:r w:rsidR="37C4DEF2" w:rsidRPr="4FEEABD4">
        <w:rPr>
          <w:rFonts w:ascii="Times New Roman" w:hAnsi="Times New Roman" w:cs="Times New Roman"/>
          <w:b/>
          <w:bCs/>
          <w:sz w:val="24"/>
          <w:szCs w:val="24"/>
        </w:rPr>
        <w:t>e muutmine</w:t>
      </w:r>
    </w:p>
    <w:p w14:paraId="0550F89B" w14:textId="77777777" w:rsidR="00D906B5" w:rsidRDefault="00D906B5" w:rsidP="4FEEABD4">
      <w:pPr>
        <w:spacing w:after="0" w:line="240" w:lineRule="auto"/>
        <w:jc w:val="both"/>
        <w:rPr>
          <w:rFonts w:ascii="Times New Roman" w:hAnsi="Times New Roman" w:cs="Times New Roman"/>
          <w:b/>
          <w:bCs/>
          <w:sz w:val="24"/>
          <w:szCs w:val="24"/>
          <w:highlight w:val="yellow"/>
          <w:rPrChange w:id="17" w:author="Kärt Voor - JUSTDIGI" w:date="2025-05-09T09:58:00Z">
            <w:rPr>
              <w:rFonts w:ascii="Times New Roman" w:hAnsi="Times New Roman" w:cs="Times New Roman"/>
              <w:b/>
              <w:bCs/>
              <w:sz w:val="24"/>
              <w:szCs w:val="24"/>
            </w:rPr>
          </w:rPrChange>
        </w:rPr>
      </w:pPr>
    </w:p>
    <w:p w14:paraId="21B766F6" w14:textId="6A62097F" w:rsidR="00010ADA" w:rsidRDefault="00D906B5" w:rsidP="00B77797">
      <w:pPr>
        <w:spacing w:after="0" w:line="240" w:lineRule="auto"/>
        <w:jc w:val="both"/>
        <w:rPr>
          <w:rFonts w:ascii="Times New Roman" w:hAnsi="Times New Roman" w:cs="Times New Roman"/>
          <w:sz w:val="24"/>
          <w:szCs w:val="24"/>
        </w:rPr>
      </w:pPr>
      <w:bookmarkStart w:id="18" w:name="_Hlk181694012"/>
      <w:r w:rsidRPr="00D906B5">
        <w:rPr>
          <w:rFonts w:ascii="Times New Roman" w:hAnsi="Times New Roman" w:cs="Times New Roman"/>
          <w:sz w:val="24"/>
          <w:szCs w:val="24"/>
        </w:rPr>
        <w:t>Euroopa Liidu ühise põllumajanduspoliitika rakendamise seadus</w:t>
      </w:r>
      <w:r>
        <w:rPr>
          <w:rFonts w:ascii="Times New Roman" w:hAnsi="Times New Roman" w:cs="Times New Roman"/>
          <w:sz w:val="24"/>
          <w:szCs w:val="24"/>
        </w:rPr>
        <w:t xml:space="preserve">t täiendatakse </w:t>
      </w:r>
      <w:r w:rsidR="009A14DC">
        <w:rPr>
          <w:rFonts w:ascii="Times New Roman" w:hAnsi="Times New Roman" w:cs="Times New Roman"/>
          <w:sz w:val="24"/>
          <w:szCs w:val="24"/>
        </w:rPr>
        <w:t>§-ga 1</w:t>
      </w:r>
      <w:r w:rsidR="00AC1965">
        <w:rPr>
          <w:rFonts w:ascii="Times New Roman" w:hAnsi="Times New Roman" w:cs="Times New Roman"/>
          <w:sz w:val="24"/>
          <w:szCs w:val="24"/>
        </w:rPr>
        <w:t>2</w:t>
      </w:r>
      <w:r w:rsidR="009A14DC">
        <w:rPr>
          <w:rFonts w:ascii="Times New Roman" w:hAnsi="Times New Roman" w:cs="Times New Roman"/>
          <w:sz w:val="24"/>
          <w:szCs w:val="24"/>
        </w:rPr>
        <w:t>1</w:t>
      </w:r>
      <w:r w:rsidR="009A14DC" w:rsidRPr="009D1C65">
        <w:rPr>
          <w:rFonts w:ascii="Times New Roman" w:hAnsi="Times New Roman" w:cs="Times New Roman"/>
          <w:sz w:val="24"/>
          <w:szCs w:val="24"/>
          <w:vertAlign w:val="superscript"/>
        </w:rPr>
        <w:t>1</w:t>
      </w:r>
      <w:r w:rsidR="009A14DC">
        <w:rPr>
          <w:rFonts w:ascii="Times New Roman" w:hAnsi="Times New Roman" w:cs="Times New Roman"/>
          <w:sz w:val="24"/>
          <w:szCs w:val="24"/>
        </w:rPr>
        <w:t xml:space="preserve"> </w:t>
      </w:r>
      <w:bookmarkEnd w:id="18"/>
      <w:r w:rsidR="009A14DC">
        <w:rPr>
          <w:rFonts w:ascii="Times New Roman" w:hAnsi="Times New Roman" w:cs="Times New Roman"/>
          <w:sz w:val="24"/>
          <w:szCs w:val="24"/>
        </w:rPr>
        <w:t>järgmises sõnastuses:</w:t>
      </w:r>
      <w:bookmarkStart w:id="19" w:name="_Hlk181604041"/>
    </w:p>
    <w:p w14:paraId="3FE46852" w14:textId="372BDCAD" w:rsidR="00B77797" w:rsidRPr="00010ADA" w:rsidRDefault="00B77797" w:rsidP="00B7779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1</w:t>
      </w:r>
      <w:r w:rsidR="00AC1965">
        <w:rPr>
          <w:rFonts w:ascii="Times New Roman" w:hAnsi="Times New Roman" w:cs="Times New Roman"/>
          <w:b/>
          <w:bCs/>
          <w:sz w:val="24"/>
          <w:szCs w:val="24"/>
        </w:rPr>
        <w:t>2</w:t>
      </w:r>
      <w:r>
        <w:rPr>
          <w:rFonts w:ascii="Times New Roman" w:hAnsi="Times New Roman" w:cs="Times New Roman"/>
          <w:b/>
          <w:bCs/>
          <w:sz w:val="24"/>
          <w:szCs w:val="24"/>
        </w:rPr>
        <w:t>1</w:t>
      </w:r>
      <w:r w:rsidRPr="00AD08D1">
        <w:rPr>
          <w:rFonts w:ascii="Times New Roman" w:hAnsi="Times New Roman" w:cs="Times New Roman"/>
          <w:b/>
          <w:bCs/>
          <w:sz w:val="24"/>
          <w:szCs w:val="24"/>
          <w:vertAlign w:val="superscript"/>
        </w:rPr>
        <w:t>1</w:t>
      </w:r>
      <w:r w:rsidR="00471CC7">
        <w:rPr>
          <w:rFonts w:ascii="Times New Roman" w:hAnsi="Times New Roman" w:cs="Times New Roman"/>
          <w:b/>
          <w:bCs/>
          <w:sz w:val="24"/>
          <w:szCs w:val="24"/>
        </w:rPr>
        <w:t>.</w:t>
      </w:r>
      <w:r>
        <w:rPr>
          <w:rFonts w:ascii="Times New Roman" w:hAnsi="Times New Roman" w:cs="Times New Roman"/>
          <w:b/>
          <w:bCs/>
          <w:sz w:val="24"/>
          <w:szCs w:val="24"/>
          <w:vertAlign w:val="superscript"/>
        </w:rPr>
        <w:t xml:space="preserve"> </w:t>
      </w:r>
      <w:r>
        <w:rPr>
          <w:rFonts w:ascii="Times New Roman" w:hAnsi="Times New Roman" w:cs="Times New Roman"/>
          <w:b/>
          <w:bCs/>
          <w:sz w:val="24"/>
          <w:szCs w:val="24"/>
        </w:rPr>
        <w:t>Vahetu sunni kasutamine</w:t>
      </w:r>
    </w:p>
    <w:p w14:paraId="3882E389" w14:textId="77777777" w:rsidR="00B77797" w:rsidRDefault="00B77797" w:rsidP="00B77797">
      <w:pPr>
        <w:spacing w:after="0" w:line="240" w:lineRule="auto"/>
        <w:jc w:val="both"/>
        <w:rPr>
          <w:rFonts w:ascii="Times New Roman" w:hAnsi="Times New Roman" w:cs="Times New Roman"/>
          <w:sz w:val="24"/>
          <w:szCs w:val="24"/>
        </w:rPr>
      </w:pPr>
    </w:p>
    <w:p w14:paraId="105FDF21" w14:textId="77777777" w:rsidR="00B77797" w:rsidRPr="00AD08D1" w:rsidRDefault="00B77797" w:rsidP="00B77797">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48FFBF18" w14:textId="77777777" w:rsidR="00B77797" w:rsidRPr="00AD08D1" w:rsidRDefault="00B77797" w:rsidP="00B77797">
      <w:pPr>
        <w:spacing w:after="0" w:line="240" w:lineRule="auto"/>
        <w:jc w:val="both"/>
        <w:rPr>
          <w:rFonts w:ascii="Times New Roman" w:hAnsi="Times New Roman" w:cs="Times New Roman"/>
          <w:sz w:val="24"/>
          <w:szCs w:val="24"/>
        </w:rPr>
      </w:pPr>
    </w:p>
    <w:p w14:paraId="1652C7D9" w14:textId="77777777" w:rsidR="00B77797" w:rsidRPr="00AD08D1" w:rsidRDefault="00B77797" w:rsidP="00B77797">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(2) Keskkonnaameti erivahendid on käerauad.</w:t>
      </w:r>
    </w:p>
    <w:p w14:paraId="00C9984B" w14:textId="77777777" w:rsidR="00B77797" w:rsidRPr="00AD08D1" w:rsidRDefault="00B77797" w:rsidP="00B77797">
      <w:pPr>
        <w:spacing w:after="0" w:line="240" w:lineRule="auto"/>
        <w:jc w:val="both"/>
        <w:rPr>
          <w:rFonts w:ascii="Times New Roman" w:hAnsi="Times New Roman" w:cs="Times New Roman"/>
          <w:sz w:val="24"/>
          <w:szCs w:val="24"/>
        </w:rPr>
      </w:pPr>
    </w:p>
    <w:p w14:paraId="59F2CA49" w14:textId="49DB4F2C" w:rsidR="00B77797" w:rsidRPr="00155890" w:rsidRDefault="00B77797" w:rsidP="00B77797">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(3) Keskkonnaameti teenistusrelvad on gaasirelv ja külmrelv.“.</w:t>
      </w:r>
    </w:p>
    <w:bookmarkEnd w:id="19"/>
    <w:p w14:paraId="15CBD2F4" w14:textId="77777777" w:rsidR="00D92D21" w:rsidRDefault="00D92D21" w:rsidP="00810FFB">
      <w:pPr>
        <w:spacing w:after="0" w:line="240" w:lineRule="auto"/>
        <w:jc w:val="both"/>
        <w:rPr>
          <w:rFonts w:ascii="Times New Roman" w:hAnsi="Times New Roman" w:cs="Times New Roman"/>
          <w:b/>
          <w:bCs/>
          <w:sz w:val="24"/>
          <w:szCs w:val="24"/>
        </w:rPr>
      </w:pPr>
    </w:p>
    <w:p w14:paraId="2B6062C5" w14:textId="58D0B66A" w:rsidR="0067255B" w:rsidRPr="008A3B0C" w:rsidRDefault="005245D6" w:rsidP="00810FF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CE1AF5">
        <w:rPr>
          <w:rFonts w:ascii="Times New Roman" w:hAnsi="Times New Roman" w:cs="Times New Roman"/>
          <w:b/>
          <w:bCs/>
          <w:sz w:val="24"/>
          <w:szCs w:val="24"/>
        </w:rPr>
        <w:t>6</w:t>
      </w:r>
      <w:r>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Geneetiliselt muundatud mikroorganismide suletud keskkonnas kasutamise seadus</w:t>
      </w:r>
      <w:r w:rsidR="000E64BD" w:rsidRPr="008A3B0C">
        <w:rPr>
          <w:rFonts w:ascii="Times New Roman" w:hAnsi="Times New Roman" w:cs="Times New Roman"/>
          <w:b/>
          <w:bCs/>
          <w:sz w:val="24"/>
          <w:szCs w:val="24"/>
        </w:rPr>
        <w:t>e muutmine</w:t>
      </w:r>
    </w:p>
    <w:bookmarkEnd w:id="6"/>
    <w:p w14:paraId="4E312F36" w14:textId="77777777" w:rsidR="008A3B0C" w:rsidRDefault="008A3B0C" w:rsidP="00810FFB">
      <w:pPr>
        <w:spacing w:after="0" w:line="240" w:lineRule="auto"/>
        <w:jc w:val="both"/>
        <w:rPr>
          <w:rFonts w:ascii="Times New Roman" w:hAnsi="Times New Roman" w:cs="Times New Roman"/>
          <w:sz w:val="24"/>
          <w:szCs w:val="24"/>
        </w:rPr>
      </w:pPr>
    </w:p>
    <w:p w14:paraId="15D33CCA" w14:textId="4B34636E" w:rsidR="0067255B" w:rsidRPr="008A3B0C" w:rsidRDefault="0079221C"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Geneetiliselt muundatud mikroorganismide suletud keskkonnas kasutamise seaduse</w:t>
      </w:r>
      <w:r w:rsidR="0067255B" w:rsidRPr="008A3B0C">
        <w:rPr>
          <w:rFonts w:ascii="Times New Roman" w:hAnsi="Times New Roman" w:cs="Times New Roman"/>
          <w:sz w:val="24"/>
          <w:szCs w:val="24"/>
        </w:rPr>
        <w:t xml:space="preserve"> § 18</w:t>
      </w:r>
      <w:r w:rsidR="0067255B" w:rsidRPr="008A3B0C">
        <w:rPr>
          <w:rFonts w:ascii="Times New Roman" w:hAnsi="Times New Roman" w:cs="Times New Roman"/>
          <w:sz w:val="24"/>
          <w:szCs w:val="24"/>
          <w:vertAlign w:val="superscript"/>
        </w:rPr>
        <w:t>2</w:t>
      </w:r>
      <w:r w:rsidRPr="008A3B0C">
        <w:rPr>
          <w:rFonts w:ascii="Times New Roman" w:hAnsi="Times New Roman" w:cs="Times New Roman"/>
          <w:sz w:val="24"/>
          <w:szCs w:val="24"/>
        </w:rPr>
        <w:t xml:space="preserve"> </w:t>
      </w:r>
    </w:p>
    <w:p w14:paraId="694865A5" w14:textId="77777777" w:rsidR="003E24BF" w:rsidRPr="003E24BF" w:rsidRDefault="003E24BF" w:rsidP="003E24BF">
      <w:pPr>
        <w:spacing w:after="0" w:line="240" w:lineRule="auto"/>
        <w:jc w:val="both"/>
        <w:rPr>
          <w:rFonts w:ascii="Times New Roman" w:hAnsi="Times New Roman" w:cs="Times New Roman"/>
          <w:sz w:val="24"/>
          <w:szCs w:val="24"/>
        </w:rPr>
      </w:pPr>
      <w:r w:rsidRPr="003E24BF">
        <w:rPr>
          <w:rFonts w:ascii="Times New Roman" w:hAnsi="Times New Roman" w:cs="Times New Roman"/>
          <w:sz w:val="24"/>
          <w:szCs w:val="24"/>
        </w:rPr>
        <w:t>tekst muudetakse ja sõnastatakse järgmiselt:</w:t>
      </w:r>
    </w:p>
    <w:p w14:paraId="1303FA88" w14:textId="77777777" w:rsidR="003E24BF" w:rsidRDefault="003E24BF" w:rsidP="003E24BF">
      <w:pPr>
        <w:spacing w:after="0" w:line="240" w:lineRule="auto"/>
        <w:jc w:val="both"/>
        <w:rPr>
          <w:rFonts w:ascii="Times New Roman" w:hAnsi="Times New Roman" w:cs="Times New Roman"/>
          <w:sz w:val="24"/>
          <w:szCs w:val="24"/>
        </w:rPr>
      </w:pPr>
      <w:bookmarkStart w:id="20" w:name="_Hlk181370040"/>
      <w:r w:rsidRPr="003E24BF">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5D4F9A6D" w14:textId="77777777" w:rsidR="003E24BF" w:rsidRDefault="003E24BF" w:rsidP="003E24BF">
      <w:pPr>
        <w:spacing w:after="0" w:line="240" w:lineRule="auto"/>
        <w:jc w:val="both"/>
        <w:rPr>
          <w:rFonts w:ascii="Times New Roman" w:hAnsi="Times New Roman" w:cs="Times New Roman"/>
          <w:sz w:val="24"/>
          <w:szCs w:val="24"/>
        </w:rPr>
      </w:pPr>
    </w:p>
    <w:p w14:paraId="61985C07" w14:textId="1438ACF3" w:rsidR="002676C2" w:rsidRPr="00DD7BEE" w:rsidRDefault="002676C2" w:rsidP="003E24BF">
      <w:pPr>
        <w:spacing w:after="0" w:line="240" w:lineRule="auto"/>
        <w:jc w:val="both"/>
        <w:rPr>
          <w:rFonts w:ascii="Times New Roman" w:hAnsi="Times New Roman" w:cs="Times New Roman"/>
          <w:sz w:val="24"/>
          <w:szCs w:val="24"/>
        </w:rPr>
      </w:pPr>
      <w:r w:rsidRPr="00DD7BEE">
        <w:rPr>
          <w:rFonts w:ascii="Times New Roman" w:hAnsi="Times New Roman" w:cs="Times New Roman"/>
          <w:sz w:val="24"/>
          <w:szCs w:val="24"/>
        </w:rPr>
        <w:t>(2) Keskkonnaameti erivahendid on käerauad.</w:t>
      </w:r>
    </w:p>
    <w:p w14:paraId="2D0F64BE" w14:textId="77777777" w:rsidR="002676C2" w:rsidRPr="00DD7BEE" w:rsidRDefault="002676C2" w:rsidP="002676C2">
      <w:pPr>
        <w:spacing w:after="0" w:line="240" w:lineRule="auto"/>
        <w:jc w:val="both"/>
        <w:rPr>
          <w:rFonts w:ascii="Times New Roman" w:hAnsi="Times New Roman" w:cs="Times New Roman"/>
          <w:sz w:val="24"/>
          <w:szCs w:val="24"/>
        </w:rPr>
      </w:pPr>
    </w:p>
    <w:p w14:paraId="42988B97" w14:textId="1A2B3C2D" w:rsidR="002676C2" w:rsidRDefault="002676C2" w:rsidP="002676C2">
      <w:pPr>
        <w:spacing w:after="0" w:line="240" w:lineRule="auto"/>
        <w:jc w:val="both"/>
        <w:rPr>
          <w:rFonts w:ascii="Times New Roman" w:hAnsi="Times New Roman" w:cs="Times New Roman"/>
          <w:sz w:val="24"/>
          <w:szCs w:val="24"/>
        </w:rPr>
      </w:pPr>
      <w:r w:rsidRPr="00DD7BEE">
        <w:rPr>
          <w:rFonts w:ascii="Times New Roman" w:hAnsi="Times New Roman" w:cs="Times New Roman"/>
          <w:sz w:val="24"/>
          <w:szCs w:val="24"/>
        </w:rPr>
        <w:t xml:space="preserve">(3) Keskkonnaameti teenistusrelvad on </w:t>
      </w:r>
      <w:r w:rsidR="00855119" w:rsidRPr="00855119">
        <w:rPr>
          <w:rFonts w:ascii="Times New Roman" w:hAnsi="Times New Roman" w:cs="Times New Roman"/>
          <w:sz w:val="24"/>
          <w:szCs w:val="24"/>
        </w:rPr>
        <w:t xml:space="preserve">gaasirelv </w:t>
      </w:r>
      <w:r w:rsidR="00855119">
        <w:rPr>
          <w:rFonts w:ascii="Times New Roman" w:hAnsi="Times New Roman" w:cs="Times New Roman"/>
          <w:sz w:val="24"/>
          <w:szCs w:val="24"/>
        </w:rPr>
        <w:t xml:space="preserve">ja </w:t>
      </w:r>
      <w:r w:rsidRPr="00DD7BEE">
        <w:rPr>
          <w:rFonts w:ascii="Times New Roman" w:hAnsi="Times New Roman" w:cs="Times New Roman"/>
          <w:sz w:val="24"/>
          <w:szCs w:val="24"/>
        </w:rPr>
        <w:t>külmrelv.“</w:t>
      </w:r>
      <w:r w:rsidR="00B0156A">
        <w:rPr>
          <w:rFonts w:ascii="Times New Roman" w:hAnsi="Times New Roman" w:cs="Times New Roman"/>
          <w:sz w:val="24"/>
          <w:szCs w:val="24"/>
        </w:rPr>
        <w:t>.</w:t>
      </w:r>
    </w:p>
    <w:bookmarkEnd w:id="20"/>
    <w:p w14:paraId="01346899" w14:textId="77777777" w:rsidR="008A3B0C" w:rsidRPr="00810FFB" w:rsidRDefault="008A3B0C" w:rsidP="00810FFB">
      <w:pPr>
        <w:spacing w:after="0" w:line="240" w:lineRule="auto"/>
        <w:jc w:val="both"/>
        <w:rPr>
          <w:rFonts w:ascii="Times New Roman" w:hAnsi="Times New Roman" w:cs="Times New Roman"/>
          <w:sz w:val="24"/>
          <w:szCs w:val="24"/>
        </w:rPr>
      </w:pPr>
    </w:p>
    <w:p w14:paraId="4C653CC9" w14:textId="6DA1FBF6" w:rsidR="0067255B" w:rsidRPr="008A3B0C" w:rsidRDefault="006860E2"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w:t>
      </w:r>
      <w:r w:rsidR="00CE1AF5">
        <w:rPr>
          <w:rFonts w:ascii="Times New Roman" w:hAnsi="Times New Roman" w:cs="Times New Roman"/>
          <w:b/>
          <w:bCs/>
          <w:sz w:val="24"/>
          <w:szCs w:val="24"/>
        </w:rPr>
        <w:t>7</w:t>
      </w:r>
      <w:r w:rsidRPr="008A3B0C">
        <w:rPr>
          <w:rFonts w:ascii="Times New Roman" w:hAnsi="Times New Roman" w:cs="Times New Roman"/>
          <w:b/>
          <w:bCs/>
          <w:sz w:val="24"/>
          <w:szCs w:val="24"/>
        </w:rPr>
        <w:t xml:space="preserve">. </w:t>
      </w:r>
      <w:bookmarkStart w:id="21" w:name="_Hlk150768984"/>
      <w:r w:rsidR="0067255B" w:rsidRPr="008A3B0C">
        <w:rPr>
          <w:rFonts w:ascii="Times New Roman" w:hAnsi="Times New Roman" w:cs="Times New Roman"/>
          <w:b/>
          <w:bCs/>
          <w:sz w:val="24"/>
          <w:szCs w:val="24"/>
        </w:rPr>
        <w:t>Geneetiliselt muundatud organismide keskkonda viimise seadus</w:t>
      </w:r>
      <w:r w:rsidR="000E64BD" w:rsidRPr="008A3B0C">
        <w:rPr>
          <w:rFonts w:ascii="Times New Roman" w:hAnsi="Times New Roman" w:cs="Times New Roman"/>
          <w:b/>
          <w:bCs/>
          <w:sz w:val="24"/>
          <w:szCs w:val="24"/>
        </w:rPr>
        <w:t>e muutmine</w:t>
      </w:r>
    </w:p>
    <w:p w14:paraId="48499D2D" w14:textId="77777777" w:rsidR="008A3B0C" w:rsidRDefault="008A3B0C" w:rsidP="008A3B0C">
      <w:pPr>
        <w:spacing w:after="0" w:line="240" w:lineRule="auto"/>
        <w:rPr>
          <w:rFonts w:ascii="Times New Roman" w:hAnsi="Times New Roman" w:cs="Times New Roman"/>
          <w:sz w:val="24"/>
          <w:szCs w:val="24"/>
        </w:rPr>
      </w:pPr>
    </w:p>
    <w:p w14:paraId="01692C38" w14:textId="77777777" w:rsidR="003E24BF" w:rsidRPr="003E24BF" w:rsidRDefault="006860E2" w:rsidP="003E24BF">
      <w:pPr>
        <w:spacing w:after="0" w:line="240" w:lineRule="auto"/>
        <w:rPr>
          <w:rFonts w:ascii="Times New Roman" w:hAnsi="Times New Roman" w:cs="Times New Roman"/>
          <w:sz w:val="24"/>
          <w:szCs w:val="24"/>
        </w:rPr>
      </w:pPr>
      <w:r w:rsidRPr="008A3B0C">
        <w:rPr>
          <w:rFonts w:ascii="Times New Roman" w:hAnsi="Times New Roman" w:cs="Times New Roman"/>
          <w:sz w:val="24"/>
          <w:szCs w:val="24"/>
        </w:rPr>
        <w:t>Geneetiliselt muundatud organismide keskkonda viimise seaduse § 3</w:t>
      </w:r>
      <w:r w:rsidR="00A67E22" w:rsidRPr="008A3B0C">
        <w:rPr>
          <w:rFonts w:ascii="Times New Roman" w:hAnsi="Times New Roman" w:cs="Times New Roman"/>
          <w:sz w:val="24"/>
          <w:szCs w:val="24"/>
        </w:rPr>
        <w:t>1</w:t>
      </w:r>
      <w:r w:rsidR="00A67E22" w:rsidRPr="008A3B0C">
        <w:rPr>
          <w:rFonts w:ascii="Times New Roman" w:hAnsi="Times New Roman" w:cs="Times New Roman"/>
          <w:sz w:val="24"/>
          <w:szCs w:val="24"/>
          <w:vertAlign w:val="superscript"/>
        </w:rPr>
        <w:t>2</w:t>
      </w:r>
      <w:r w:rsidRPr="008A3B0C">
        <w:rPr>
          <w:rFonts w:ascii="Times New Roman" w:hAnsi="Times New Roman" w:cs="Times New Roman"/>
          <w:sz w:val="24"/>
          <w:szCs w:val="24"/>
        </w:rPr>
        <w:t xml:space="preserve"> </w:t>
      </w:r>
      <w:bookmarkStart w:id="22" w:name="_Hlk180058718"/>
      <w:bookmarkStart w:id="23" w:name="_Hlk180055490"/>
      <w:r w:rsidR="003E24BF" w:rsidRPr="003E24BF">
        <w:rPr>
          <w:rFonts w:ascii="Times New Roman" w:hAnsi="Times New Roman" w:cs="Times New Roman"/>
          <w:sz w:val="24"/>
          <w:szCs w:val="24"/>
        </w:rPr>
        <w:t>tekst muudetakse ja sõnastatakse järgmiselt:</w:t>
      </w:r>
    </w:p>
    <w:p w14:paraId="7847E859" w14:textId="77777777" w:rsidR="003E24BF" w:rsidRDefault="003E24BF" w:rsidP="00643493">
      <w:pPr>
        <w:spacing w:after="0" w:line="240" w:lineRule="auto"/>
        <w:jc w:val="both"/>
        <w:rPr>
          <w:rFonts w:ascii="Times New Roman" w:hAnsi="Times New Roman" w:cs="Times New Roman"/>
          <w:sz w:val="24"/>
          <w:szCs w:val="24"/>
        </w:rPr>
      </w:pPr>
      <w:r w:rsidRPr="003E24BF">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61F2A738" w14:textId="77777777" w:rsidR="003E24BF" w:rsidRDefault="003E24BF" w:rsidP="00643493">
      <w:pPr>
        <w:spacing w:after="0" w:line="240" w:lineRule="auto"/>
        <w:jc w:val="both"/>
        <w:rPr>
          <w:rFonts w:ascii="Times New Roman" w:hAnsi="Times New Roman" w:cs="Times New Roman"/>
          <w:sz w:val="24"/>
          <w:szCs w:val="24"/>
        </w:rPr>
      </w:pPr>
    </w:p>
    <w:p w14:paraId="38D4E631" w14:textId="244764CC" w:rsidR="00CB091F" w:rsidRPr="00CB091F" w:rsidRDefault="00CB091F" w:rsidP="003E24BF">
      <w:pPr>
        <w:spacing w:after="0" w:line="240" w:lineRule="auto"/>
        <w:rPr>
          <w:rFonts w:ascii="Times New Roman" w:hAnsi="Times New Roman" w:cs="Times New Roman"/>
          <w:sz w:val="24"/>
          <w:szCs w:val="24"/>
        </w:rPr>
      </w:pPr>
      <w:r w:rsidRPr="00CB091F">
        <w:rPr>
          <w:rFonts w:ascii="Times New Roman" w:hAnsi="Times New Roman" w:cs="Times New Roman"/>
          <w:sz w:val="24"/>
          <w:szCs w:val="24"/>
        </w:rPr>
        <w:t>(2) Keskkonnaameti erivahendid on käerauad.</w:t>
      </w:r>
    </w:p>
    <w:p w14:paraId="5A8FADA8" w14:textId="77777777" w:rsidR="00CB091F" w:rsidRPr="00CB091F" w:rsidRDefault="00CB091F" w:rsidP="00CB091F">
      <w:pPr>
        <w:spacing w:after="0" w:line="240" w:lineRule="auto"/>
        <w:rPr>
          <w:rFonts w:ascii="Times New Roman" w:hAnsi="Times New Roman" w:cs="Times New Roman"/>
          <w:sz w:val="24"/>
          <w:szCs w:val="24"/>
        </w:rPr>
      </w:pPr>
    </w:p>
    <w:p w14:paraId="6FB1417B" w14:textId="119C978C" w:rsidR="006860E2" w:rsidRPr="008A3B0C" w:rsidRDefault="00CB091F" w:rsidP="00CB091F">
      <w:pPr>
        <w:spacing w:after="0" w:line="240" w:lineRule="auto"/>
        <w:rPr>
          <w:rFonts w:ascii="Times New Roman" w:hAnsi="Times New Roman" w:cs="Times New Roman"/>
          <w:sz w:val="24"/>
          <w:szCs w:val="24"/>
        </w:rPr>
      </w:pPr>
      <w:r w:rsidRPr="00CB091F">
        <w:rPr>
          <w:rFonts w:ascii="Times New Roman" w:hAnsi="Times New Roman" w:cs="Times New Roman"/>
          <w:sz w:val="24"/>
          <w:szCs w:val="24"/>
        </w:rPr>
        <w:t xml:space="preserve">(3) Keskkonnaameti teenistusrelvad on </w:t>
      </w:r>
      <w:r w:rsidR="00855119" w:rsidRPr="00855119">
        <w:rPr>
          <w:rFonts w:ascii="Times New Roman" w:hAnsi="Times New Roman" w:cs="Times New Roman"/>
          <w:sz w:val="24"/>
          <w:szCs w:val="24"/>
        </w:rPr>
        <w:t xml:space="preserve">gaasirelv </w:t>
      </w:r>
      <w:r w:rsidR="00855119">
        <w:rPr>
          <w:rFonts w:ascii="Times New Roman" w:hAnsi="Times New Roman" w:cs="Times New Roman"/>
          <w:sz w:val="24"/>
          <w:szCs w:val="24"/>
        </w:rPr>
        <w:t xml:space="preserve">ja </w:t>
      </w:r>
      <w:r w:rsidRPr="00CB091F">
        <w:rPr>
          <w:rFonts w:ascii="Times New Roman" w:hAnsi="Times New Roman" w:cs="Times New Roman"/>
          <w:sz w:val="24"/>
          <w:szCs w:val="24"/>
        </w:rPr>
        <w:t>külmrelv.“</w:t>
      </w:r>
      <w:r w:rsidR="00B0156A">
        <w:rPr>
          <w:rFonts w:ascii="Times New Roman" w:hAnsi="Times New Roman" w:cs="Times New Roman"/>
          <w:sz w:val="24"/>
          <w:szCs w:val="24"/>
        </w:rPr>
        <w:t>.</w:t>
      </w:r>
    </w:p>
    <w:bookmarkEnd w:id="21"/>
    <w:bookmarkEnd w:id="22"/>
    <w:p w14:paraId="25532C94" w14:textId="77777777" w:rsidR="008A3B0C" w:rsidRPr="00810FFB" w:rsidRDefault="008A3B0C" w:rsidP="00810FFB">
      <w:pPr>
        <w:spacing w:after="0" w:line="240" w:lineRule="auto"/>
        <w:jc w:val="both"/>
        <w:rPr>
          <w:rFonts w:ascii="Times New Roman" w:hAnsi="Times New Roman" w:cs="Times New Roman"/>
          <w:sz w:val="24"/>
          <w:szCs w:val="24"/>
        </w:rPr>
      </w:pPr>
    </w:p>
    <w:bookmarkEnd w:id="23"/>
    <w:p w14:paraId="5ADFF55F" w14:textId="03257049" w:rsidR="0067255B" w:rsidRPr="008A3B0C" w:rsidRDefault="001F0C68"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w:t>
      </w:r>
      <w:r w:rsidR="00CE1AF5">
        <w:rPr>
          <w:rFonts w:ascii="Times New Roman" w:hAnsi="Times New Roman" w:cs="Times New Roman"/>
          <w:b/>
          <w:bCs/>
          <w:sz w:val="24"/>
          <w:szCs w:val="24"/>
        </w:rPr>
        <w:t>8</w:t>
      </w:r>
      <w:r w:rsidRPr="008A3B0C">
        <w:rPr>
          <w:rFonts w:ascii="Times New Roman" w:hAnsi="Times New Roman" w:cs="Times New Roman"/>
          <w:b/>
          <w:bCs/>
          <w:sz w:val="24"/>
          <w:szCs w:val="24"/>
        </w:rPr>
        <w:t>.</w:t>
      </w:r>
      <w:r w:rsidRPr="008A3B0C">
        <w:rPr>
          <w:rFonts w:ascii="Times New Roman" w:hAnsi="Times New Roman" w:cs="Times New Roman"/>
          <w:sz w:val="24"/>
          <w:szCs w:val="24"/>
        </w:rPr>
        <w:t xml:space="preserve"> </w:t>
      </w:r>
      <w:r w:rsidR="0067255B" w:rsidRPr="008A3B0C">
        <w:rPr>
          <w:rFonts w:ascii="Times New Roman" w:hAnsi="Times New Roman" w:cs="Times New Roman"/>
          <w:b/>
          <w:bCs/>
          <w:sz w:val="24"/>
          <w:szCs w:val="24"/>
        </w:rPr>
        <w:t>Jahiseadus</w:t>
      </w:r>
      <w:r w:rsidR="003639FB" w:rsidRPr="008A3B0C">
        <w:rPr>
          <w:rFonts w:ascii="Times New Roman" w:hAnsi="Times New Roman" w:cs="Times New Roman"/>
          <w:b/>
          <w:bCs/>
          <w:sz w:val="24"/>
          <w:szCs w:val="24"/>
        </w:rPr>
        <w:t>e muutmine</w:t>
      </w:r>
    </w:p>
    <w:p w14:paraId="3D368AC7" w14:textId="77777777" w:rsidR="008A3B0C" w:rsidRDefault="008A3B0C" w:rsidP="00810FFB">
      <w:pPr>
        <w:spacing w:after="0" w:line="240" w:lineRule="auto"/>
        <w:jc w:val="both"/>
        <w:rPr>
          <w:rFonts w:ascii="Times New Roman" w:hAnsi="Times New Roman" w:cs="Times New Roman"/>
          <w:sz w:val="24"/>
          <w:szCs w:val="24"/>
        </w:rPr>
      </w:pPr>
    </w:p>
    <w:p w14:paraId="567A4F74" w14:textId="52845DAD" w:rsidR="001F1433" w:rsidRDefault="001F1433"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Jahiseaduse</w:t>
      </w:r>
      <w:r w:rsidR="0067255B" w:rsidRPr="008A3B0C">
        <w:rPr>
          <w:rFonts w:ascii="Times New Roman" w:hAnsi="Times New Roman" w:cs="Times New Roman"/>
          <w:sz w:val="24"/>
          <w:szCs w:val="24"/>
        </w:rPr>
        <w:t xml:space="preserve"> § 47</w:t>
      </w:r>
      <w:r w:rsidR="0067255B" w:rsidRPr="008A3B0C">
        <w:rPr>
          <w:rFonts w:ascii="Times New Roman" w:hAnsi="Times New Roman" w:cs="Times New Roman"/>
          <w:sz w:val="24"/>
          <w:szCs w:val="24"/>
          <w:vertAlign w:val="superscript"/>
        </w:rPr>
        <w:t xml:space="preserve">3 </w:t>
      </w:r>
      <w:r w:rsidR="008C687A">
        <w:rPr>
          <w:rFonts w:ascii="Times New Roman" w:hAnsi="Times New Roman" w:cs="Times New Roman"/>
          <w:sz w:val="24"/>
          <w:szCs w:val="24"/>
        </w:rPr>
        <w:t>lõige 3 muudetakse ja sõnastatakse järgmiselt:</w:t>
      </w:r>
    </w:p>
    <w:p w14:paraId="0D88859E" w14:textId="0C6E09F5" w:rsidR="008C687A" w:rsidRPr="008A3B0C" w:rsidRDefault="00FD159B" w:rsidP="00810F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C687A" w:rsidRPr="008C687A">
        <w:rPr>
          <w:rFonts w:ascii="Times New Roman" w:hAnsi="Times New Roman" w:cs="Times New Roman"/>
          <w:sz w:val="24"/>
          <w:szCs w:val="24"/>
        </w:rPr>
        <w:t>(3) Keskkonnaameti teenistusrelvad on tulirelv</w:t>
      </w:r>
      <w:r w:rsidR="008C687A">
        <w:rPr>
          <w:rFonts w:ascii="Times New Roman" w:hAnsi="Times New Roman" w:cs="Times New Roman"/>
          <w:sz w:val="24"/>
          <w:szCs w:val="24"/>
        </w:rPr>
        <w:t>,</w:t>
      </w:r>
      <w:r w:rsidR="00D934E9">
        <w:rPr>
          <w:rFonts w:ascii="Times New Roman" w:hAnsi="Times New Roman" w:cs="Times New Roman"/>
          <w:sz w:val="24"/>
          <w:szCs w:val="24"/>
        </w:rPr>
        <w:t xml:space="preserve"> gaasirelv ja</w:t>
      </w:r>
      <w:r w:rsidR="00855119">
        <w:rPr>
          <w:rFonts w:ascii="Times New Roman" w:hAnsi="Times New Roman" w:cs="Times New Roman"/>
          <w:sz w:val="24"/>
          <w:szCs w:val="24"/>
        </w:rPr>
        <w:t xml:space="preserve"> külmrelv.“</w:t>
      </w:r>
      <w:r w:rsidR="00337719">
        <w:rPr>
          <w:rFonts w:ascii="Times New Roman" w:hAnsi="Times New Roman" w:cs="Times New Roman"/>
          <w:sz w:val="24"/>
          <w:szCs w:val="24"/>
        </w:rPr>
        <w:t>.</w:t>
      </w:r>
      <w:r w:rsidR="00D934E9">
        <w:rPr>
          <w:rFonts w:ascii="Times New Roman" w:hAnsi="Times New Roman" w:cs="Times New Roman"/>
          <w:sz w:val="24"/>
          <w:szCs w:val="24"/>
        </w:rPr>
        <w:t xml:space="preserve"> </w:t>
      </w:r>
    </w:p>
    <w:p w14:paraId="7302F090" w14:textId="77777777" w:rsidR="00FD159B" w:rsidRDefault="00FD159B" w:rsidP="00810FFB">
      <w:pPr>
        <w:spacing w:after="0" w:line="240" w:lineRule="auto"/>
        <w:jc w:val="both"/>
        <w:rPr>
          <w:rFonts w:ascii="Times New Roman" w:hAnsi="Times New Roman" w:cs="Times New Roman"/>
          <w:b/>
          <w:bCs/>
          <w:sz w:val="24"/>
          <w:szCs w:val="24"/>
        </w:rPr>
      </w:pPr>
    </w:p>
    <w:p w14:paraId="5F913181" w14:textId="1BC516A8" w:rsidR="0067255B" w:rsidRPr="008A3B0C" w:rsidRDefault="00686333"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w:t>
      </w:r>
      <w:r w:rsidR="00777644">
        <w:rPr>
          <w:rFonts w:ascii="Times New Roman" w:hAnsi="Times New Roman" w:cs="Times New Roman"/>
          <w:b/>
          <w:bCs/>
          <w:sz w:val="24"/>
          <w:szCs w:val="24"/>
        </w:rPr>
        <w:t>9</w:t>
      </w:r>
      <w:r w:rsidRPr="008A3B0C">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Jäätmeseadus</w:t>
      </w:r>
      <w:r w:rsidR="003639FB" w:rsidRPr="008A3B0C">
        <w:rPr>
          <w:rFonts w:ascii="Times New Roman" w:hAnsi="Times New Roman" w:cs="Times New Roman"/>
          <w:b/>
          <w:bCs/>
          <w:sz w:val="24"/>
          <w:szCs w:val="24"/>
        </w:rPr>
        <w:t>e muutmine</w:t>
      </w:r>
    </w:p>
    <w:p w14:paraId="0A574165" w14:textId="77777777" w:rsidR="008A3B0C" w:rsidRDefault="008A3B0C" w:rsidP="00810FFB">
      <w:pPr>
        <w:spacing w:after="0" w:line="240" w:lineRule="auto"/>
        <w:jc w:val="both"/>
        <w:rPr>
          <w:rFonts w:ascii="Times New Roman" w:hAnsi="Times New Roman" w:cs="Times New Roman"/>
          <w:sz w:val="24"/>
          <w:szCs w:val="24"/>
        </w:rPr>
      </w:pPr>
    </w:p>
    <w:p w14:paraId="03E7217F" w14:textId="77777777" w:rsidR="00DC722B" w:rsidRPr="00DC722B" w:rsidRDefault="00686333" w:rsidP="00DC722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Jäätmeseaduse</w:t>
      </w:r>
      <w:r w:rsidR="0067255B" w:rsidRPr="008A3B0C">
        <w:rPr>
          <w:rFonts w:ascii="Times New Roman" w:hAnsi="Times New Roman" w:cs="Times New Roman"/>
          <w:sz w:val="24"/>
          <w:szCs w:val="24"/>
        </w:rPr>
        <w:t xml:space="preserve"> § 119</w:t>
      </w:r>
      <w:r w:rsidR="0067255B" w:rsidRPr="008A3B0C">
        <w:rPr>
          <w:rFonts w:ascii="Times New Roman" w:hAnsi="Times New Roman" w:cs="Times New Roman"/>
          <w:sz w:val="24"/>
          <w:szCs w:val="24"/>
          <w:vertAlign w:val="superscript"/>
        </w:rPr>
        <w:t>4</w:t>
      </w:r>
      <w:r w:rsidR="005844B7" w:rsidRPr="008A3B0C">
        <w:rPr>
          <w:rFonts w:ascii="Times New Roman" w:hAnsi="Times New Roman" w:cs="Times New Roman"/>
          <w:sz w:val="24"/>
          <w:szCs w:val="24"/>
        </w:rPr>
        <w:t xml:space="preserve"> </w:t>
      </w:r>
      <w:r w:rsidR="00DC722B" w:rsidRPr="00DC722B">
        <w:rPr>
          <w:rFonts w:ascii="Times New Roman" w:hAnsi="Times New Roman" w:cs="Times New Roman"/>
          <w:sz w:val="24"/>
          <w:szCs w:val="24"/>
        </w:rPr>
        <w:t>tekst muudetakse ja sõnastatakse järgmiselt:</w:t>
      </w:r>
    </w:p>
    <w:p w14:paraId="54FCBB29" w14:textId="77777777" w:rsidR="00DC722B" w:rsidRPr="00DC722B" w:rsidRDefault="00DC722B" w:rsidP="00DC722B">
      <w:pPr>
        <w:spacing w:after="0" w:line="240" w:lineRule="auto"/>
        <w:jc w:val="both"/>
        <w:rPr>
          <w:rFonts w:ascii="Times New Roman" w:hAnsi="Times New Roman" w:cs="Times New Roman"/>
          <w:sz w:val="24"/>
          <w:szCs w:val="24"/>
        </w:rPr>
      </w:pPr>
      <w:bookmarkStart w:id="24" w:name="_Hlk180056854"/>
      <w:r w:rsidRPr="00DC722B">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7EA4EC4E" w14:textId="77777777" w:rsidR="00DC722B" w:rsidRPr="00DC722B" w:rsidRDefault="00DC722B" w:rsidP="00DC722B">
      <w:pPr>
        <w:spacing w:after="0" w:line="240" w:lineRule="auto"/>
        <w:jc w:val="both"/>
        <w:rPr>
          <w:rFonts w:ascii="Times New Roman" w:hAnsi="Times New Roman" w:cs="Times New Roman"/>
          <w:sz w:val="24"/>
          <w:szCs w:val="24"/>
        </w:rPr>
      </w:pPr>
    </w:p>
    <w:p w14:paraId="180A796E" w14:textId="77777777" w:rsidR="00DC722B" w:rsidRPr="00DC722B" w:rsidRDefault="00DC722B" w:rsidP="00DC722B">
      <w:pPr>
        <w:spacing w:after="0" w:line="240" w:lineRule="auto"/>
        <w:jc w:val="both"/>
        <w:rPr>
          <w:rFonts w:ascii="Times New Roman" w:hAnsi="Times New Roman" w:cs="Times New Roman"/>
          <w:sz w:val="24"/>
          <w:szCs w:val="24"/>
        </w:rPr>
      </w:pPr>
      <w:r w:rsidRPr="00DC722B">
        <w:rPr>
          <w:rFonts w:ascii="Times New Roman" w:hAnsi="Times New Roman" w:cs="Times New Roman"/>
          <w:sz w:val="24"/>
          <w:szCs w:val="24"/>
        </w:rPr>
        <w:lastRenderedPageBreak/>
        <w:t>(2) Keskkonnaameti erivahendid on käerauad.</w:t>
      </w:r>
    </w:p>
    <w:p w14:paraId="64E125A2" w14:textId="77777777" w:rsidR="00DC722B" w:rsidRPr="00DC722B" w:rsidRDefault="00DC722B" w:rsidP="00DC722B">
      <w:pPr>
        <w:spacing w:after="0" w:line="240" w:lineRule="auto"/>
        <w:jc w:val="both"/>
        <w:rPr>
          <w:rFonts w:ascii="Times New Roman" w:hAnsi="Times New Roman" w:cs="Times New Roman"/>
          <w:sz w:val="24"/>
          <w:szCs w:val="24"/>
        </w:rPr>
      </w:pPr>
    </w:p>
    <w:p w14:paraId="2C6DAC4B" w14:textId="17C4CABB" w:rsidR="00DC722B" w:rsidRPr="00DC722B" w:rsidRDefault="00DC722B" w:rsidP="00DC722B">
      <w:pPr>
        <w:spacing w:after="0" w:line="240" w:lineRule="auto"/>
        <w:jc w:val="both"/>
        <w:rPr>
          <w:rFonts w:ascii="Times New Roman" w:hAnsi="Times New Roman" w:cs="Times New Roman"/>
          <w:sz w:val="24"/>
          <w:szCs w:val="24"/>
        </w:rPr>
      </w:pPr>
      <w:r w:rsidRPr="00DC722B">
        <w:rPr>
          <w:rFonts w:ascii="Times New Roman" w:hAnsi="Times New Roman" w:cs="Times New Roman"/>
          <w:sz w:val="24"/>
          <w:szCs w:val="24"/>
        </w:rPr>
        <w:t>(3) Keskkonnaameti teenistusrelvad on gaasirelv ja külmrelv.“</w:t>
      </w:r>
      <w:r w:rsidR="00337719">
        <w:rPr>
          <w:rFonts w:ascii="Times New Roman" w:hAnsi="Times New Roman" w:cs="Times New Roman"/>
          <w:sz w:val="24"/>
          <w:szCs w:val="24"/>
        </w:rPr>
        <w:t>.</w:t>
      </w:r>
    </w:p>
    <w:p w14:paraId="62F17BD7" w14:textId="77777777" w:rsidR="00220536" w:rsidRDefault="00220536" w:rsidP="00810FFB">
      <w:pPr>
        <w:spacing w:after="0" w:line="240" w:lineRule="auto"/>
        <w:jc w:val="both"/>
        <w:rPr>
          <w:rFonts w:ascii="Times New Roman" w:hAnsi="Times New Roman" w:cs="Times New Roman"/>
          <w:sz w:val="24"/>
          <w:szCs w:val="24"/>
        </w:rPr>
      </w:pPr>
    </w:p>
    <w:p w14:paraId="33D193DE" w14:textId="75C4576C" w:rsidR="0067255B" w:rsidRPr="00220536" w:rsidRDefault="00220536" w:rsidP="00810FFB">
      <w:pPr>
        <w:spacing w:after="0" w:line="240" w:lineRule="auto"/>
        <w:jc w:val="both"/>
        <w:rPr>
          <w:rFonts w:ascii="Times New Roman" w:hAnsi="Times New Roman" w:cs="Times New Roman"/>
          <w:b/>
          <w:bCs/>
          <w:sz w:val="24"/>
          <w:szCs w:val="24"/>
        </w:rPr>
      </w:pPr>
      <w:r w:rsidRPr="00220536">
        <w:rPr>
          <w:rFonts w:ascii="Times New Roman" w:hAnsi="Times New Roman" w:cs="Times New Roman"/>
          <w:b/>
          <w:bCs/>
          <w:sz w:val="24"/>
          <w:szCs w:val="24"/>
        </w:rPr>
        <w:t xml:space="preserve">§ </w:t>
      </w:r>
      <w:r w:rsidR="00777644">
        <w:rPr>
          <w:rFonts w:ascii="Times New Roman" w:hAnsi="Times New Roman" w:cs="Times New Roman"/>
          <w:b/>
          <w:bCs/>
          <w:sz w:val="24"/>
          <w:szCs w:val="24"/>
        </w:rPr>
        <w:t>10</w:t>
      </w:r>
      <w:r w:rsidRPr="00220536">
        <w:rPr>
          <w:rFonts w:ascii="Times New Roman" w:hAnsi="Times New Roman" w:cs="Times New Roman"/>
          <w:b/>
          <w:bCs/>
          <w:sz w:val="24"/>
          <w:szCs w:val="24"/>
        </w:rPr>
        <w:t>. Kalandusturu korraldamise seadus</w:t>
      </w:r>
      <w:r w:rsidR="00837021">
        <w:rPr>
          <w:rFonts w:ascii="Times New Roman" w:hAnsi="Times New Roman" w:cs="Times New Roman"/>
          <w:b/>
          <w:bCs/>
          <w:sz w:val="24"/>
          <w:szCs w:val="24"/>
        </w:rPr>
        <w:t>e muutmine</w:t>
      </w:r>
    </w:p>
    <w:bookmarkEnd w:id="24"/>
    <w:p w14:paraId="0FC0CD05" w14:textId="77777777" w:rsidR="00471CC7" w:rsidRDefault="00471CC7" w:rsidP="00810FFB">
      <w:pPr>
        <w:spacing w:after="0" w:line="240" w:lineRule="auto"/>
        <w:jc w:val="both"/>
        <w:rPr>
          <w:rFonts w:ascii="Times New Roman" w:hAnsi="Times New Roman" w:cs="Times New Roman"/>
          <w:sz w:val="24"/>
          <w:szCs w:val="24"/>
        </w:rPr>
      </w:pPr>
    </w:p>
    <w:p w14:paraId="57D9E1AB" w14:textId="2BDE71CF" w:rsidR="003242E9" w:rsidRDefault="003242E9" w:rsidP="00810F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Kalandusturu korraldamise seadust täiendatakse </w:t>
      </w:r>
      <w:bookmarkStart w:id="25" w:name="_Hlk181694631"/>
      <w:r>
        <w:rPr>
          <w:rFonts w:ascii="Times New Roman" w:hAnsi="Times New Roman" w:cs="Times New Roman"/>
          <w:sz w:val="24"/>
          <w:szCs w:val="24"/>
        </w:rPr>
        <w:t>§-ga 70</w:t>
      </w:r>
      <w:r w:rsidRPr="003242E9">
        <w:rPr>
          <w:rFonts w:ascii="Times New Roman" w:hAnsi="Times New Roman" w:cs="Times New Roman"/>
          <w:sz w:val="24"/>
          <w:szCs w:val="24"/>
          <w:vertAlign w:val="superscript"/>
        </w:rPr>
        <w:t>1</w:t>
      </w:r>
      <w:r>
        <w:rPr>
          <w:rFonts w:ascii="Times New Roman" w:hAnsi="Times New Roman" w:cs="Times New Roman"/>
          <w:sz w:val="24"/>
          <w:szCs w:val="24"/>
        </w:rPr>
        <w:t xml:space="preserve"> </w:t>
      </w:r>
      <w:bookmarkEnd w:id="25"/>
      <w:r>
        <w:rPr>
          <w:rFonts w:ascii="Times New Roman" w:hAnsi="Times New Roman" w:cs="Times New Roman"/>
          <w:sz w:val="24"/>
          <w:szCs w:val="24"/>
        </w:rPr>
        <w:t>järgmises sõnastuses:</w:t>
      </w:r>
    </w:p>
    <w:p w14:paraId="6E3203A0" w14:textId="51C8A354" w:rsidR="00471CC7" w:rsidRDefault="00471CC7" w:rsidP="00471CC7">
      <w:pPr>
        <w:spacing w:after="0" w:line="240" w:lineRule="auto"/>
        <w:jc w:val="both"/>
        <w:rPr>
          <w:rFonts w:ascii="Times New Roman" w:hAnsi="Times New Roman" w:cs="Times New Roman"/>
          <w:b/>
          <w:bCs/>
          <w:sz w:val="24"/>
          <w:szCs w:val="24"/>
        </w:rPr>
      </w:pPr>
      <w:bookmarkStart w:id="26" w:name="_Hlk181605760"/>
      <w:r>
        <w:rPr>
          <w:rFonts w:ascii="Times New Roman" w:hAnsi="Times New Roman" w:cs="Times New Roman"/>
          <w:b/>
          <w:bCs/>
          <w:sz w:val="24"/>
          <w:szCs w:val="24"/>
        </w:rPr>
        <w:t>„§ 70</w:t>
      </w:r>
      <w:r w:rsidRPr="00AD08D1">
        <w:rPr>
          <w:rFonts w:ascii="Times New Roman" w:hAnsi="Times New Roman" w:cs="Times New Roman"/>
          <w:b/>
          <w:bCs/>
          <w:sz w:val="24"/>
          <w:szCs w:val="24"/>
          <w:vertAlign w:val="superscript"/>
        </w:rPr>
        <w:t>1</w:t>
      </w:r>
      <w:r>
        <w:rPr>
          <w:rFonts w:ascii="Times New Roman" w:hAnsi="Times New Roman" w:cs="Times New Roman"/>
          <w:b/>
          <w:bCs/>
          <w:sz w:val="24"/>
          <w:szCs w:val="24"/>
        </w:rPr>
        <w:t>.</w:t>
      </w:r>
      <w:r>
        <w:rPr>
          <w:rFonts w:ascii="Times New Roman" w:hAnsi="Times New Roman" w:cs="Times New Roman"/>
          <w:b/>
          <w:bCs/>
          <w:sz w:val="24"/>
          <w:szCs w:val="24"/>
          <w:vertAlign w:val="superscript"/>
        </w:rPr>
        <w:t xml:space="preserve"> </w:t>
      </w:r>
      <w:r>
        <w:rPr>
          <w:rFonts w:ascii="Times New Roman" w:hAnsi="Times New Roman" w:cs="Times New Roman"/>
          <w:b/>
          <w:bCs/>
          <w:sz w:val="24"/>
          <w:szCs w:val="24"/>
        </w:rPr>
        <w:t>Vahetu sunni kasutamine</w:t>
      </w:r>
    </w:p>
    <w:p w14:paraId="0FC20C3D" w14:textId="77777777" w:rsidR="00471CC7" w:rsidRDefault="00471CC7" w:rsidP="00471CC7">
      <w:pPr>
        <w:spacing w:after="0" w:line="240" w:lineRule="auto"/>
        <w:jc w:val="both"/>
        <w:rPr>
          <w:rFonts w:ascii="Times New Roman" w:hAnsi="Times New Roman" w:cs="Times New Roman"/>
          <w:sz w:val="24"/>
          <w:szCs w:val="24"/>
        </w:rPr>
      </w:pPr>
    </w:p>
    <w:p w14:paraId="225C34FD" w14:textId="77777777" w:rsidR="00471CC7" w:rsidRPr="00AD08D1" w:rsidRDefault="00471CC7" w:rsidP="00471CC7">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4669838F" w14:textId="77777777" w:rsidR="00471CC7" w:rsidRPr="00AD08D1" w:rsidRDefault="00471CC7" w:rsidP="00471CC7">
      <w:pPr>
        <w:spacing w:after="0" w:line="240" w:lineRule="auto"/>
        <w:jc w:val="both"/>
        <w:rPr>
          <w:rFonts w:ascii="Times New Roman" w:hAnsi="Times New Roman" w:cs="Times New Roman"/>
          <w:sz w:val="24"/>
          <w:szCs w:val="24"/>
        </w:rPr>
      </w:pPr>
    </w:p>
    <w:p w14:paraId="58E8E0E3" w14:textId="77777777" w:rsidR="00471CC7" w:rsidRPr="00AD08D1" w:rsidRDefault="00471CC7" w:rsidP="00471CC7">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(2) Keskkonnaameti erivahendid on käerauad.</w:t>
      </w:r>
    </w:p>
    <w:p w14:paraId="7908396E" w14:textId="77777777" w:rsidR="00471CC7" w:rsidRPr="00AD08D1" w:rsidRDefault="00471CC7" w:rsidP="00471CC7">
      <w:pPr>
        <w:spacing w:after="0" w:line="240" w:lineRule="auto"/>
        <w:jc w:val="both"/>
        <w:rPr>
          <w:rFonts w:ascii="Times New Roman" w:hAnsi="Times New Roman" w:cs="Times New Roman"/>
          <w:sz w:val="24"/>
          <w:szCs w:val="24"/>
        </w:rPr>
      </w:pPr>
    </w:p>
    <w:p w14:paraId="4B90306A" w14:textId="77777777" w:rsidR="00471CC7" w:rsidRPr="00AD08D1" w:rsidRDefault="00471CC7" w:rsidP="00471CC7">
      <w:pPr>
        <w:spacing w:after="0" w:line="240" w:lineRule="auto"/>
        <w:jc w:val="both"/>
        <w:rPr>
          <w:rFonts w:ascii="Times New Roman" w:hAnsi="Times New Roman" w:cs="Times New Roman"/>
          <w:sz w:val="24"/>
          <w:szCs w:val="24"/>
        </w:rPr>
      </w:pPr>
      <w:r w:rsidRPr="00AD08D1">
        <w:rPr>
          <w:rFonts w:ascii="Times New Roman" w:hAnsi="Times New Roman" w:cs="Times New Roman"/>
          <w:sz w:val="24"/>
          <w:szCs w:val="24"/>
        </w:rPr>
        <w:t>(3) Keskkonnaameti teenistusrelvad on gaasirelv ja külmrelv.“.</w:t>
      </w:r>
    </w:p>
    <w:bookmarkEnd w:id="26"/>
    <w:p w14:paraId="5AED77E7" w14:textId="77777777" w:rsidR="0073096D" w:rsidRPr="00810FFB" w:rsidRDefault="0073096D" w:rsidP="00810FFB">
      <w:pPr>
        <w:spacing w:after="0" w:line="240" w:lineRule="auto"/>
        <w:jc w:val="both"/>
        <w:rPr>
          <w:rFonts w:ascii="Times New Roman" w:hAnsi="Times New Roman" w:cs="Times New Roman"/>
          <w:sz w:val="24"/>
          <w:szCs w:val="24"/>
        </w:rPr>
      </w:pPr>
    </w:p>
    <w:p w14:paraId="135AC84B" w14:textId="40DB4A01" w:rsidR="0067255B" w:rsidRPr="008A3B0C" w:rsidRDefault="00135439"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w:t>
      </w:r>
      <w:r w:rsidR="00583057">
        <w:rPr>
          <w:rFonts w:ascii="Times New Roman" w:hAnsi="Times New Roman" w:cs="Times New Roman"/>
          <w:b/>
          <w:bCs/>
          <w:sz w:val="24"/>
          <w:szCs w:val="24"/>
        </w:rPr>
        <w:t>1</w:t>
      </w:r>
      <w:r w:rsidR="00777644">
        <w:rPr>
          <w:rFonts w:ascii="Times New Roman" w:hAnsi="Times New Roman" w:cs="Times New Roman"/>
          <w:b/>
          <w:bCs/>
          <w:sz w:val="24"/>
          <w:szCs w:val="24"/>
        </w:rPr>
        <w:t>1</w:t>
      </w:r>
      <w:r w:rsidRPr="008A3B0C">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Kalapüügiseadus</w:t>
      </w:r>
      <w:r w:rsidR="003639FB" w:rsidRPr="008A3B0C">
        <w:rPr>
          <w:rFonts w:ascii="Times New Roman" w:hAnsi="Times New Roman" w:cs="Times New Roman"/>
          <w:b/>
          <w:bCs/>
          <w:sz w:val="24"/>
          <w:szCs w:val="24"/>
        </w:rPr>
        <w:t>e muutmine</w:t>
      </w:r>
    </w:p>
    <w:p w14:paraId="431F867C" w14:textId="77777777" w:rsidR="008A3B0C" w:rsidRDefault="008A3B0C" w:rsidP="00810FFB">
      <w:pPr>
        <w:spacing w:after="0" w:line="240" w:lineRule="auto"/>
        <w:jc w:val="both"/>
        <w:rPr>
          <w:rFonts w:ascii="Times New Roman" w:hAnsi="Times New Roman" w:cs="Times New Roman"/>
          <w:sz w:val="24"/>
          <w:szCs w:val="24"/>
        </w:rPr>
      </w:pPr>
    </w:p>
    <w:p w14:paraId="7C49B665" w14:textId="77777777" w:rsidR="00EC4799" w:rsidRDefault="00135439" w:rsidP="000875D3">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Kalapüügiseaduse §</w:t>
      </w:r>
      <w:r w:rsidR="0067255B" w:rsidRPr="008A3B0C">
        <w:rPr>
          <w:rFonts w:ascii="Times New Roman" w:hAnsi="Times New Roman" w:cs="Times New Roman"/>
          <w:sz w:val="24"/>
          <w:szCs w:val="24"/>
        </w:rPr>
        <w:t xml:space="preserve"> 66 </w:t>
      </w:r>
      <w:bookmarkStart w:id="27" w:name="_Hlk180057199"/>
      <w:r w:rsidR="000875D3">
        <w:rPr>
          <w:rFonts w:ascii="Times New Roman" w:hAnsi="Times New Roman" w:cs="Times New Roman"/>
          <w:sz w:val="24"/>
          <w:szCs w:val="24"/>
        </w:rPr>
        <w:t>tekst muudetakse ja sõnastatakse järgmiselt:</w:t>
      </w:r>
    </w:p>
    <w:p w14:paraId="21075D94" w14:textId="6DFC1F4D" w:rsidR="000875D3" w:rsidRPr="000875D3" w:rsidRDefault="000875D3" w:rsidP="000875D3">
      <w:pPr>
        <w:spacing w:after="0" w:line="240" w:lineRule="auto"/>
        <w:jc w:val="both"/>
        <w:rPr>
          <w:rFonts w:ascii="Times New Roman" w:hAnsi="Times New Roman" w:cs="Times New Roman"/>
          <w:sz w:val="24"/>
          <w:szCs w:val="24"/>
        </w:rPr>
      </w:pPr>
      <w:r w:rsidRPr="000875D3">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329DA7FF" w14:textId="77777777" w:rsidR="000875D3" w:rsidRPr="000875D3" w:rsidRDefault="000875D3" w:rsidP="000875D3">
      <w:pPr>
        <w:spacing w:after="0" w:line="240" w:lineRule="auto"/>
        <w:jc w:val="both"/>
        <w:rPr>
          <w:rFonts w:ascii="Times New Roman" w:hAnsi="Times New Roman" w:cs="Times New Roman"/>
          <w:sz w:val="24"/>
          <w:szCs w:val="24"/>
        </w:rPr>
      </w:pPr>
    </w:p>
    <w:p w14:paraId="6542A213" w14:textId="77777777" w:rsidR="000875D3" w:rsidRPr="000875D3" w:rsidRDefault="000875D3" w:rsidP="000875D3">
      <w:pPr>
        <w:spacing w:after="0" w:line="240" w:lineRule="auto"/>
        <w:jc w:val="both"/>
        <w:rPr>
          <w:rFonts w:ascii="Times New Roman" w:hAnsi="Times New Roman" w:cs="Times New Roman"/>
          <w:sz w:val="24"/>
          <w:szCs w:val="24"/>
        </w:rPr>
      </w:pPr>
      <w:r w:rsidRPr="000875D3">
        <w:rPr>
          <w:rFonts w:ascii="Times New Roman" w:hAnsi="Times New Roman" w:cs="Times New Roman"/>
          <w:sz w:val="24"/>
          <w:szCs w:val="24"/>
        </w:rPr>
        <w:t>(2) Keskkonnaameti erivahendid on käerauad.</w:t>
      </w:r>
    </w:p>
    <w:p w14:paraId="485094D5" w14:textId="77777777" w:rsidR="000875D3" w:rsidRPr="000875D3" w:rsidRDefault="000875D3" w:rsidP="000875D3">
      <w:pPr>
        <w:spacing w:after="0" w:line="240" w:lineRule="auto"/>
        <w:jc w:val="both"/>
        <w:rPr>
          <w:rFonts w:ascii="Times New Roman" w:hAnsi="Times New Roman" w:cs="Times New Roman"/>
          <w:sz w:val="24"/>
          <w:szCs w:val="24"/>
        </w:rPr>
      </w:pPr>
    </w:p>
    <w:p w14:paraId="79172114" w14:textId="4853E2AF" w:rsidR="000875D3" w:rsidRPr="008A3B0C" w:rsidRDefault="000875D3" w:rsidP="00810FFB">
      <w:pPr>
        <w:spacing w:after="0" w:line="240" w:lineRule="auto"/>
        <w:jc w:val="both"/>
        <w:rPr>
          <w:rFonts w:ascii="Times New Roman" w:hAnsi="Times New Roman" w:cs="Times New Roman"/>
          <w:sz w:val="24"/>
          <w:szCs w:val="24"/>
        </w:rPr>
      </w:pPr>
      <w:r w:rsidRPr="000875D3">
        <w:rPr>
          <w:rFonts w:ascii="Times New Roman" w:hAnsi="Times New Roman" w:cs="Times New Roman"/>
          <w:sz w:val="24"/>
          <w:szCs w:val="24"/>
        </w:rPr>
        <w:t xml:space="preserve">(3) Keskkonnaameti teenistusrelvad on </w:t>
      </w:r>
      <w:r>
        <w:rPr>
          <w:rFonts w:ascii="Times New Roman" w:hAnsi="Times New Roman" w:cs="Times New Roman"/>
          <w:sz w:val="24"/>
          <w:szCs w:val="24"/>
        </w:rPr>
        <w:t xml:space="preserve">tulirelv, </w:t>
      </w:r>
      <w:r w:rsidRPr="000875D3">
        <w:rPr>
          <w:rFonts w:ascii="Times New Roman" w:hAnsi="Times New Roman" w:cs="Times New Roman"/>
          <w:sz w:val="24"/>
          <w:szCs w:val="24"/>
        </w:rPr>
        <w:t>gaasirelv ja külmrelv.“</w:t>
      </w:r>
      <w:r w:rsidR="00337719">
        <w:rPr>
          <w:rFonts w:ascii="Times New Roman" w:hAnsi="Times New Roman" w:cs="Times New Roman"/>
          <w:sz w:val="24"/>
          <w:szCs w:val="24"/>
        </w:rPr>
        <w:t>.</w:t>
      </w:r>
    </w:p>
    <w:bookmarkEnd w:id="27"/>
    <w:p w14:paraId="36883288" w14:textId="77777777" w:rsidR="008A3B0C" w:rsidRPr="00810FFB" w:rsidRDefault="008A3B0C" w:rsidP="00810FFB">
      <w:pPr>
        <w:spacing w:after="0" w:line="240" w:lineRule="auto"/>
        <w:jc w:val="both"/>
        <w:rPr>
          <w:rFonts w:ascii="Times New Roman" w:hAnsi="Times New Roman" w:cs="Times New Roman"/>
          <w:sz w:val="24"/>
          <w:szCs w:val="24"/>
        </w:rPr>
      </w:pPr>
    </w:p>
    <w:p w14:paraId="3FD3E290" w14:textId="37B2CDE6" w:rsidR="0067255B" w:rsidRPr="008A3B0C" w:rsidRDefault="00135439"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w:t>
      </w:r>
      <w:r w:rsidR="00583057">
        <w:rPr>
          <w:rFonts w:ascii="Times New Roman" w:hAnsi="Times New Roman" w:cs="Times New Roman"/>
          <w:b/>
          <w:bCs/>
          <w:sz w:val="24"/>
          <w:szCs w:val="24"/>
        </w:rPr>
        <w:t>1</w:t>
      </w:r>
      <w:r w:rsidR="00777644">
        <w:rPr>
          <w:rFonts w:ascii="Times New Roman" w:hAnsi="Times New Roman" w:cs="Times New Roman"/>
          <w:b/>
          <w:bCs/>
          <w:sz w:val="24"/>
          <w:szCs w:val="24"/>
        </w:rPr>
        <w:t>2</w:t>
      </w:r>
      <w:r w:rsidRPr="008A3B0C">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Kemikaaliseadus</w:t>
      </w:r>
      <w:r w:rsidR="003639FB" w:rsidRPr="008A3B0C">
        <w:rPr>
          <w:rFonts w:ascii="Times New Roman" w:hAnsi="Times New Roman" w:cs="Times New Roman"/>
          <w:b/>
          <w:bCs/>
          <w:sz w:val="24"/>
          <w:szCs w:val="24"/>
        </w:rPr>
        <w:t>e muutmine</w:t>
      </w:r>
    </w:p>
    <w:p w14:paraId="63613CBB" w14:textId="77777777" w:rsidR="008A3B0C" w:rsidRDefault="008A3B0C" w:rsidP="00810FFB">
      <w:pPr>
        <w:spacing w:after="0" w:line="240" w:lineRule="auto"/>
        <w:jc w:val="both"/>
        <w:rPr>
          <w:rFonts w:ascii="Times New Roman" w:hAnsi="Times New Roman" w:cs="Times New Roman"/>
          <w:sz w:val="24"/>
          <w:szCs w:val="24"/>
        </w:rPr>
      </w:pPr>
    </w:p>
    <w:p w14:paraId="3E41D53A" w14:textId="7480B073" w:rsidR="000875D3" w:rsidRPr="000875D3" w:rsidRDefault="00135439" w:rsidP="000875D3">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 xml:space="preserve">Kemikaaliseaduse § 41 </w:t>
      </w:r>
      <w:r w:rsidR="000875D3" w:rsidRPr="000875D3">
        <w:rPr>
          <w:rFonts w:ascii="Times New Roman" w:hAnsi="Times New Roman" w:cs="Times New Roman"/>
          <w:sz w:val="24"/>
          <w:szCs w:val="24"/>
        </w:rPr>
        <w:t>tekst muudetakse ja sõnastatakse järgmiselt:</w:t>
      </w:r>
    </w:p>
    <w:p w14:paraId="7E9DE769" w14:textId="77777777" w:rsidR="000875D3" w:rsidRPr="000875D3" w:rsidRDefault="000875D3" w:rsidP="000875D3">
      <w:pPr>
        <w:spacing w:after="0" w:line="240" w:lineRule="auto"/>
        <w:jc w:val="both"/>
        <w:rPr>
          <w:rFonts w:ascii="Times New Roman" w:hAnsi="Times New Roman" w:cs="Times New Roman"/>
          <w:sz w:val="24"/>
          <w:szCs w:val="24"/>
        </w:rPr>
      </w:pPr>
      <w:r w:rsidRPr="000875D3">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0AC3A314" w14:textId="77777777" w:rsidR="000875D3" w:rsidRPr="000875D3" w:rsidRDefault="000875D3" w:rsidP="000875D3">
      <w:pPr>
        <w:spacing w:after="0" w:line="240" w:lineRule="auto"/>
        <w:jc w:val="both"/>
        <w:rPr>
          <w:rFonts w:ascii="Times New Roman" w:hAnsi="Times New Roman" w:cs="Times New Roman"/>
          <w:sz w:val="24"/>
          <w:szCs w:val="24"/>
        </w:rPr>
      </w:pPr>
    </w:p>
    <w:p w14:paraId="0E53FA87" w14:textId="77777777" w:rsidR="000875D3" w:rsidRPr="000875D3" w:rsidRDefault="000875D3" w:rsidP="000875D3">
      <w:pPr>
        <w:spacing w:after="0" w:line="240" w:lineRule="auto"/>
        <w:jc w:val="both"/>
        <w:rPr>
          <w:rFonts w:ascii="Times New Roman" w:hAnsi="Times New Roman" w:cs="Times New Roman"/>
          <w:sz w:val="24"/>
          <w:szCs w:val="24"/>
        </w:rPr>
      </w:pPr>
      <w:r w:rsidRPr="000875D3">
        <w:rPr>
          <w:rFonts w:ascii="Times New Roman" w:hAnsi="Times New Roman" w:cs="Times New Roman"/>
          <w:sz w:val="24"/>
          <w:szCs w:val="24"/>
        </w:rPr>
        <w:t>(2) Keskkonnaameti erivahendid on käerauad.</w:t>
      </w:r>
    </w:p>
    <w:p w14:paraId="46BED2BA" w14:textId="77777777" w:rsidR="000875D3" w:rsidRPr="000875D3" w:rsidRDefault="000875D3" w:rsidP="000875D3">
      <w:pPr>
        <w:spacing w:after="0" w:line="240" w:lineRule="auto"/>
        <w:jc w:val="both"/>
        <w:rPr>
          <w:rFonts w:ascii="Times New Roman" w:hAnsi="Times New Roman" w:cs="Times New Roman"/>
          <w:sz w:val="24"/>
          <w:szCs w:val="24"/>
        </w:rPr>
      </w:pPr>
    </w:p>
    <w:p w14:paraId="1AE40FEF" w14:textId="1CF5F2DB" w:rsidR="0067255B" w:rsidRPr="008A3B0C" w:rsidRDefault="000875D3" w:rsidP="000875D3">
      <w:pPr>
        <w:spacing w:after="0" w:line="240" w:lineRule="auto"/>
        <w:jc w:val="both"/>
        <w:rPr>
          <w:rFonts w:ascii="Times New Roman" w:hAnsi="Times New Roman" w:cs="Times New Roman"/>
          <w:sz w:val="24"/>
          <w:szCs w:val="24"/>
        </w:rPr>
      </w:pPr>
      <w:r w:rsidRPr="000875D3">
        <w:rPr>
          <w:rFonts w:ascii="Times New Roman" w:hAnsi="Times New Roman" w:cs="Times New Roman"/>
          <w:sz w:val="24"/>
          <w:szCs w:val="24"/>
        </w:rPr>
        <w:t>(3) Keskkonnaameti teenistusrelvad on gaasirelv ja külmrelv.“</w:t>
      </w:r>
      <w:r w:rsidR="00337719">
        <w:rPr>
          <w:rFonts w:ascii="Times New Roman" w:hAnsi="Times New Roman" w:cs="Times New Roman"/>
          <w:sz w:val="24"/>
          <w:szCs w:val="24"/>
        </w:rPr>
        <w:t>.</w:t>
      </w:r>
    </w:p>
    <w:p w14:paraId="5B3874DA" w14:textId="77777777" w:rsidR="008A3B0C" w:rsidRPr="00810FFB" w:rsidRDefault="008A3B0C" w:rsidP="00810FFB">
      <w:pPr>
        <w:spacing w:after="0" w:line="240" w:lineRule="auto"/>
        <w:jc w:val="both"/>
        <w:rPr>
          <w:rFonts w:ascii="Times New Roman" w:hAnsi="Times New Roman" w:cs="Times New Roman"/>
          <w:sz w:val="24"/>
          <w:szCs w:val="24"/>
        </w:rPr>
      </w:pPr>
    </w:p>
    <w:p w14:paraId="61022223" w14:textId="6191B99C" w:rsidR="0067255B" w:rsidRPr="008A3B0C" w:rsidRDefault="00135439"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w:t>
      </w:r>
      <w:r w:rsidR="00583057">
        <w:rPr>
          <w:rFonts w:ascii="Times New Roman" w:hAnsi="Times New Roman" w:cs="Times New Roman"/>
          <w:b/>
          <w:bCs/>
          <w:sz w:val="24"/>
          <w:szCs w:val="24"/>
        </w:rPr>
        <w:t>1</w:t>
      </w:r>
      <w:r w:rsidR="00777644">
        <w:rPr>
          <w:rFonts w:ascii="Times New Roman" w:hAnsi="Times New Roman" w:cs="Times New Roman"/>
          <w:b/>
          <w:bCs/>
          <w:sz w:val="24"/>
          <w:szCs w:val="24"/>
        </w:rPr>
        <w:t>3</w:t>
      </w:r>
      <w:r w:rsidRPr="008A3B0C">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 xml:space="preserve">Keskkonnajärelevalve seaduse muutmine </w:t>
      </w:r>
    </w:p>
    <w:p w14:paraId="3AD97F93" w14:textId="77777777" w:rsidR="008A3B0C" w:rsidRDefault="008A3B0C" w:rsidP="00810FFB">
      <w:pPr>
        <w:spacing w:after="0" w:line="240" w:lineRule="auto"/>
        <w:jc w:val="both"/>
        <w:rPr>
          <w:rFonts w:ascii="Times New Roman" w:hAnsi="Times New Roman" w:cs="Times New Roman"/>
          <w:sz w:val="24"/>
          <w:szCs w:val="24"/>
        </w:rPr>
      </w:pPr>
    </w:p>
    <w:p w14:paraId="60390A78" w14:textId="24B7D0FF" w:rsidR="00135439" w:rsidRPr="008A3B0C" w:rsidRDefault="00135439"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Keskkonnajärelevalve seaduses tehakse järgmised muudatused:</w:t>
      </w:r>
    </w:p>
    <w:p w14:paraId="52EE9D22" w14:textId="77777777" w:rsidR="008A3B0C" w:rsidRPr="00810FFB" w:rsidRDefault="008A3B0C" w:rsidP="00810FFB">
      <w:pPr>
        <w:spacing w:after="0" w:line="240" w:lineRule="auto"/>
        <w:jc w:val="both"/>
        <w:rPr>
          <w:rFonts w:ascii="Times New Roman" w:hAnsi="Times New Roman" w:cs="Times New Roman"/>
          <w:sz w:val="24"/>
          <w:szCs w:val="24"/>
        </w:rPr>
      </w:pPr>
    </w:p>
    <w:p w14:paraId="0AB09610" w14:textId="07FE31AE" w:rsidR="00D86424" w:rsidRPr="008A3B0C" w:rsidRDefault="00256C10" w:rsidP="00810FFB">
      <w:pPr>
        <w:spacing w:after="0" w:line="240" w:lineRule="auto"/>
        <w:jc w:val="both"/>
        <w:rPr>
          <w:rFonts w:ascii="Times New Roman" w:hAnsi="Times New Roman" w:cs="Times New Roman"/>
          <w:sz w:val="24"/>
          <w:szCs w:val="24"/>
        </w:rPr>
      </w:pPr>
      <w:bookmarkStart w:id="28" w:name="_Hlk150520691"/>
      <w:r>
        <w:rPr>
          <w:rFonts w:ascii="Times New Roman" w:hAnsi="Times New Roman" w:cs="Times New Roman"/>
          <w:b/>
          <w:bCs/>
          <w:sz w:val="24"/>
          <w:szCs w:val="24"/>
        </w:rPr>
        <w:t>1</w:t>
      </w:r>
      <w:r w:rsidR="00D86424" w:rsidRPr="008A3B0C">
        <w:rPr>
          <w:rFonts w:ascii="Times New Roman" w:hAnsi="Times New Roman" w:cs="Times New Roman"/>
          <w:b/>
          <w:bCs/>
          <w:sz w:val="24"/>
          <w:szCs w:val="24"/>
        </w:rPr>
        <w:t>)</w:t>
      </w:r>
      <w:r w:rsidR="00D86424" w:rsidRPr="008A3B0C">
        <w:rPr>
          <w:rFonts w:ascii="Times New Roman" w:hAnsi="Times New Roman" w:cs="Times New Roman"/>
          <w:sz w:val="24"/>
          <w:szCs w:val="24"/>
        </w:rPr>
        <w:t xml:space="preserve"> paragrahvi 13 lõike 1 esimeses lauses asendatakse sõnad „tõendavad inspektori tõend ja tunnusmärk“ sõnadega „tõendab inspektori tõend“;</w:t>
      </w:r>
    </w:p>
    <w:p w14:paraId="10EA54B4" w14:textId="77777777" w:rsidR="00D86424" w:rsidRPr="008A3B0C" w:rsidRDefault="00D86424" w:rsidP="00810FFB">
      <w:pPr>
        <w:spacing w:after="0" w:line="240" w:lineRule="auto"/>
        <w:jc w:val="both"/>
        <w:rPr>
          <w:rFonts w:ascii="Times New Roman" w:hAnsi="Times New Roman" w:cs="Times New Roman"/>
          <w:sz w:val="24"/>
          <w:szCs w:val="24"/>
        </w:rPr>
      </w:pPr>
    </w:p>
    <w:p w14:paraId="1F9A9BB3" w14:textId="2779EF0C" w:rsidR="00D86424" w:rsidRPr="008A3B0C" w:rsidRDefault="00DE752A" w:rsidP="00810FF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D86424" w:rsidRPr="008A3B0C">
        <w:rPr>
          <w:rFonts w:ascii="Times New Roman" w:hAnsi="Times New Roman" w:cs="Times New Roman"/>
          <w:b/>
          <w:bCs/>
          <w:sz w:val="24"/>
          <w:szCs w:val="24"/>
        </w:rPr>
        <w:t>)</w:t>
      </w:r>
      <w:r w:rsidR="00D86424" w:rsidRPr="008A3B0C">
        <w:rPr>
          <w:rFonts w:ascii="Times New Roman" w:hAnsi="Times New Roman" w:cs="Times New Roman"/>
          <w:sz w:val="24"/>
          <w:szCs w:val="24"/>
        </w:rPr>
        <w:t xml:space="preserve"> paragrahv</w:t>
      </w:r>
      <w:r w:rsidR="00C16CC8">
        <w:rPr>
          <w:rFonts w:ascii="Times New Roman" w:hAnsi="Times New Roman" w:cs="Times New Roman"/>
          <w:sz w:val="24"/>
          <w:szCs w:val="24"/>
        </w:rPr>
        <w:t>i</w:t>
      </w:r>
      <w:r w:rsidR="00D86424" w:rsidRPr="008A3B0C">
        <w:rPr>
          <w:rFonts w:ascii="Times New Roman" w:hAnsi="Times New Roman" w:cs="Times New Roman"/>
          <w:sz w:val="24"/>
          <w:szCs w:val="24"/>
        </w:rPr>
        <w:t xml:space="preserve"> 13 lõige 3 tunnistatakse kehtetuks;</w:t>
      </w:r>
    </w:p>
    <w:p w14:paraId="188E19EC" w14:textId="77777777" w:rsidR="00FD21A7" w:rsidRPr="008A3B0C" w:rsidRDefault="00FD21A7" w:rsidP="00810FFB">
      <w:pPr>
        <w:spacing w:after="0" w:line="240" w:lineRule="auto"/>
        <w:jc w:val="both"/>
        <w:rPr>
          <w:rFonts w:ascii="Times New Roman" w:hAnsi="Times New Roman" w:cs="Times New Roman"/>
          <w:sz w:val="24"/>
          <w:szCs w:val="24"/>
        </w:rPr>
      </w:pPr>
    </w:p>
    <w:p w14:paraId="1466188E" w14:textId="370CB383" w:rsidR="0067255B" w:rsidRPr="008A3B0C" w:rsidRDefault="00DE752A" w:rsidP="00810FFB">
      <w:pPr>
        <w:spacing w:after="0" w:line="240" w:lineRule="auto"/>
        <w:jc w:val="both"/>
        <w:rPr>
          <w:rFonts w:ascii="Times New Roman" w:hAnsi="Times New Roman" w:cs="Times New Roman"/>
          <w:sz w:val="24"/>
          <w:szCs w:val="24"/>
        </w:rPr>
      </w:pPr>
      <w:r w:rsidRPr="00DE752A">
        <w:rPr>
          <w:rFonts w:ascii="Times New Roman" w:hAnsi="Times New Roman" w:cs="Times New Roman"/>
          <w:b/>
          <w:bCs/>
          <w:sz w:val="24"/>
          <w:szCs w:val="24"/>
        </w:rPr>
        <w:t>3</w:t>
      </w:r>
      <w:r w:rsidR="00E843A3" w:rsidRPr="008A3B0C">
        <w:rPr>
          <w:rFonts w:ascii="Times New Roman" w:hAnsi="Times New Roman" w:cs="Times New Roman"/>
          <w:b/>
          <w:bCs/>
          <w:sz w:val="24"/>
          <w:szCs w:val="24"/>
        </w:rPr>
        <w:t>)</w:t>
      </w:r>
      <w:r w:rsidR="00E843A3" w:rsidRPr="008A3B0C">
        <w:rPr>
          <w:rFonts w:ascii="Times New Roman" w:hAnsi="Times New Roman" w:cs="Times New Roman"/>
          <w:sz w:val="24"/>
          <w:szCs w:val="24"/>
        </w:rPr>
        <w:t xml:space="preserve"> paragrahv</w:t>
      </w:r>
      <w:r w:rsidR="0067255B" w:rsidRPr="008A3B0C">
        <w:rPr>
          <w:rFonts w:ascii="Times New Roman" w:hAnsi="Times New Roman" w:cs="Times New Roman"/>
          <w:sz w:val="24"/>
          <w:szCs w:val="24"/>
        </w:rPr>
        <w:t xml:space="preserve"> 15 muudetakse ja sõnastatakse järgmiselt:</w:t>
      </w:r>
    </w:p>
    <w:p w14:paraId="2BC8B23D" w14:textId="776C8BD9" w:rsidR="0067255B" w:rsidRPr="008A3B0C" w:rsidRDefault="0067255B"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xml:space="preserve">„§ 15. </w:t>
      </w:r>
      <w:r w:rsidR="0052338C">
        <w:rPr>
          <w:rFonts w:ascii="Times New Roman" w:hAnsi="Times New Roman" w:cs="Times New Roman"/>
          <w:b/>
          <w:bCs/>
          <w:sz w:val="24"/>
          <w:szCs w:val="24"/>
        </w:rPr>
        <w:t>Riigi k</w:t>
      </w:r>
      <w:r w:rsidRPr="008A3B0C">
        <w:rPr>
          <w:rFonts w:ascii="Times New Roman" w:hAnsi="Times New Roman" w:cs="Times New Roman"/>
          <w:b/>
          <w:bCs/>
          <w:sz w:val="24"/>
          <w:szCs w:val="24"/>
        </w:rPr>
        <w:t>eskkonnakaitseinspektori õigus vahetu sunni kohaldamiseks</w:t>
      </w:r>
    </w:p>
    <w:p w14:paraId="35DE2855" w14:textId="77777777" w:rsidR="008A3B0C" w:rsidRDefault="008A3B0C" w:rsidP="00810FFB">
      <w:pPr>
        <w:spacing w:after="0" w:line="240" w:lineRule="auto"/>
        <w:jc w:val="both"/>
        <w:rPr>
          <w:rFonts w:ascii="Times New Roman" w:hAnsi="Times New Roman" w:cs="Times New Roman"/>
          <w:sz w:val="24"/>
          <w:szCs w:val="24"/>
        </w:rPr>
      </w:pPr>
    </w:p>
    <w:p w14:paraId="4D6A9FE8" w14:textId="0FAF8BD5" w:rsidR="0067255B" w:rsidRPr="008A3B0C" w:rsidRDefault="0067255B"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 xml:space="preserve">(1) Riigi keskkonnakaitseinspektoril on lubatud keskkonnajärelevalves ametiülesannete täitmisel kasutada </w:t>
      </w:r>
      <w:r w:rsidR="0052338C">
        <w:rPr>
          <w:rFonts w:ascii="Times New Roman" w:hAnsi="Times New Roman" w:cs="Times New Roman"/>
          <w:sz w:val="24"/>
          <w:szCs w:val="24"/>
        </w:rPr>
        <w:t xml:space="preserve">seaduses sätestatud juhul </w:t>
      </w:r>
      <w:r w:rsidRPr="008A3B0C">
        <w:rPr>
          <w:rFonts w:ascii="Times New Roman" w:hAnsi="Times New Roman" w:cs="Times New Roman"/>
          <w:sz w:val="24"/>
          <w:szCs w:val="24"/>
        </w:rPr>
        <w:t>füüsilist jõudu</w:t>
      </w:r>
      <w:r w:rsidR="00B6393A" w:rsidRPr="008A3B0C">
        <w:rPr>
          <w:rFonts w:ascii="Times New Roman" w:hAnsi="Times New Roman" w:cs="Times New Roman"/>
          <w:sz w:val="24"/>
          <w:szCs w:val="24"/>
        </w:rPr>
        <w:t xml:space="preserve"> </w:t>
      </w:r>
      <w:r w:rsidR="00C16CC8">
        <w:rPr>
          <w:rFonts w:ascii="Times New Roman" w:hAnsi="Times New Roman" w:cs="Times New Roman"/>
          <w:sz w:val="24"/>
          <w:szCs w:val="24"/>
        </w:rPr>
        <w:t>ning</w:t>
      </w:r>
      <w:r w:rsidRPr="008A3B0C">
        <w:rPr>
          <w:rFonts w:ascii="Times New Roman" w:hAnsi="Times New Roman" w:cs="Times New Roman"/>
          <w:sz w:val="24"/>
          <w:szCs w:val="24"/>
        </w:rPr>
        <w:t xml:space="preserve"> kanda </w:t>
      </w:r>
      <w:r w:rsidR="00C16CC8">
        <w:rPr>
          <w:rFonts w:ascii="Times New Roman" w:hAnsi="Times New Roman" w:cs="Times New Roman"/>
          <w:sz w:val="24"/>
          <w:szCs w:val="24"/>
        </w:rPr>
        <w:t>ja</w:t>
      </w:r>
      <w:r w:rsidR="00870213" w:rsidRPr="008A3B0C">
        <w:rPr>
          <w:rFonts w:ascii="Times New Roman" w:hAnsi="Times New Roman" w:cs="Times New Roman"/>
          <w:sz w:val="24"/>
          <w:szCs w:val="24"/>
        </w:rPr>
        <w:t xml:space="preserve"> kasutada </w:t>
      </w:r>
      <w:r w:rsidR="00D44051" w:rsidRPr="00D44051">
        <w:rPr>
          <w:rFonts w:ascii="Times New Roman" w:hAnsi="Times New Roman" w:cs="Times New Roman"/>
          <w:sz w:val="24"/>
          <w:szCs w:val="24"/>
        </w:rPr>
        <w:t xml:space="preserve">seaduses sätestatud juhul </w:t>
      </w:r>
      <w:r w:rsidR="006745FA">
        <w:rPr>
          <w:rFonts w:ascii="Times New Roman" w:hAnsi="Times New Roman" w:cs="Times New Roman"/>
          <w:sz w:val="24"/>
          <w:szCs w:val="24"/>
        </w:rPr>
        <w:t xml:space="preserve">ja liiki </w:t>
      </w:r>
      <w:r w:rsidRPr="008A3B0C">
        <w:rPr>
          <w:rFonts w:ascii="Times New Roman" w:hAnsi="Times New Roman" w:cs="Times New Roman"/>
          <w:sz w:val="24"/>
          <w:szCs w:val="24"/>
        </w:rPr>
        <w:t>teenistusrelva ja erivahend</w:t>
      </w:r>
      <w:r w:rsidR="00B73917" w:rsidRPr="008A3B0C">
        <w:rPr>
          <w:rFonts w:ascii="Times New Roman" w:hAnsi="Times New Roman" w:cs="Times New Roman"/>
          <w:sz w:val="24"/>
          <w:szCs w:val="24"/>
        </w:rPr>
        <w:t>eid</w:t>
      </w:r>
      <w:r w:rsidR="00870213" w:rsidRPr="008A3B0C">
        <w:rPr>
          <w:rFonts w:ascii="Times New Roman" w:hAnsi="Times New Roman" w:cs="Times New Roman"/>
          <w:sz w:val="24"/>
          <w:szCs w:val="24"/>
        </w:rPr>
        <w:t xml:space="preserve"> korrakaitseseaduses sätestatud alusel ja korras</w:t>
      </w:r>
      <w:r w:rsidRPr="008A3B0C">
        <w:rPr>
          <w:rFonts w:ascii="Times New Roman" w:hAnsi="Times New Roman" w:cs="Times New Roman"/>
          <w:sz w:val="24"/>
          <w:szCs w:val="24"/>
        </w:rPr>
        <w:t>.</w:t>
      </w:r>
    </w:p>
    <w:p w14:paraId="408B4C78" w14:textId="77777777" w:rsidR="008A3B0C" w:rsidRDefault="008A3B0C" w:rsidP="00810FFB">
      <w:pPr>
        <w:spacing w:after="0" w:line="240" w:lineRule="auto"/>
        <w:jc w:val="both"/>
        <w:rPr>
          <w:rFonts w:ascii="Times New Roman" w:hAnsi="Times New Roman" w:cs="Times New Roman"/>
          <w:sz w:val="24"/>
          <w:szCs w:val="24"/>
        </w:rPr>
      </w:pPr>
    </w:p>
    <w:p w14:paraId="2EE5C8AF" w14:textId="5ADAC408" w:rsidR="0067255B" w:rsidRPr="008A3B0C" w:rsidRDefault="0067255B"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(2) Teenistusrelva ja selle laskemoona käi</w:t>
      </w:r>
      <w:r w:rsidR="00C16CC8">
        <w:rPr>
          <w:rFonts w:ascii="Times New Roman" w:hAnsi="Times New Roman" w:cs="Times New Roman"/>
          <w:sz w:val="24"/>
          <w:szCs w:val="24"/>
        </w:rPr>
        <w:t>deldakse</w:t>
      </w:r>
      <w:r w:rsidRPr="008A3B0C">
        <w:rPr>
          <w:rFonts w:ascii="Times New Roman" w:hAnsi="Times New Roman" w:cs="Times New Roman"/>
          <w:sz w:val="24"/>
          <w:szCs w:val="24"/>
        </w:rPr>
        <w:t xml:space="preserve">, </w:t>
      </w:r>
      <w:r w:rsidR="00C16CC8">
        <w:rPr>
          <w:rFonts w:ascii="Times New Roman" w:hAnsi="Times New Roman" w:cs="Times New Roman"/>
          <w:sz w:val="24"/>
          <w:szCs w:val="24"/>
        </w:rPr>
        <w:t>antakse üle</w:t>
      </w:r>
      <w:r w:rsidRPr="008A3B0C">
        <w:rPr>
          <w:rFonts w:ascii="Times New Roman" w:hAnsi="Times New Roman" w:cs="Times New Roman"/>
          <w:sz w:val="24"/>
          <w:szCs w:val="24"/>
        </w:rPr>
        <w:t xml:space="preserve"> ja relval</w:t>
      </w:r>
      <w:r w:rsidR="00C16CC8">
        <w:rPr>
          <w:rFonts w:ascii="Times New Roman" w:hAnsi="Times New Roman" w:cs="Times New Roman"/>
          <w:sz w:val="24"/>
          <w:szCs w:val="24"/>
        </w:rPr>
        <w:t>uba</w:t>
      </w:r>
      <w:r w:rsidRPr="008A3B0C">
        <w:rPr>
          <w:rFonts w:ascii="Times New Roman" w:hAnsi="Times New Roman" w:cs="Times New Roman"/>
          <w:sz w:val="24"/>
          <w:szCs w:val="24"/>
        </w:rPr>
        <w:t xml:space="preserve"> an</w:t>
      </w:r>
      <w:r w:rsidR="00C16CC8">
        <w:rPr>
          <w:rFonts w:ascii="Times New Roman" w:hAnsi="Times New Roman" w:cs="Times New Roman"/>
          <w:sz w:val="24"/>
          <w:szCs w:val="24"/>
        </w:rPr>
        <w:t>takse</w:t>
      </w:r>
      <w:r w:rsidRPr="008A3B0C">
        <w:rPr>
          <w:rFonts w:ascii="Times New Roman" w:hAnsi="Times New Roman" w:cs="Times New Roman"/>
          <w:sz w:val="24"/>
          <w:szCs w:val="24"/>
        </w:rPr>
        <w:t xml:space="preserve"> relvaseaduse ja selle alusel kehtestatud korra</w:t>
      </w:r>
      <w:r w:rsidR="00C16CC8">
        <w:rPr>
          <w:rFonts w:ascii="Times New Roman" w:hAnsi="Times New Roman" w:cs="Times New Roman"/>
          <w:sz w:val="24"/>
          <w:szCs w:val="24"/>
        </w:rPr>
        <w:t>s</w:t>
      </w:r>
      <w:r w:rsidRPr="008A3B0C">
        <w:rPr>
          <w:rFonts w:ascii="Times New Roman" w:hAnsi="Times New Roman" w:cs="Times New Roman"/>
          <w:sz w:val="24"/>
          <w:szCs w:val="24"/>
        </w:rPr>
        <w:t>.</w:t>
      </w:r>
    </w:p>
    <w:p w14:paraId="3CF80457" w14:textId="77777777" w:rsidR="008A3B0C" w:rsidRDefault="008A3B0C" w:rsidP="00810FFB">
      <w:pPr>
        <w:spacing w:after="0" w:line="240" w:lineRule="auto"/>
        <w:jc w:val="both"/>
        <w:rPr>
          <w:rFonts w:ascii="Times New Roman" w:hAnsi="Times New Roman" w:cs="Times New Roman"/>
          <w:sz w:val="24"/>
          <w:szCs w:val="24"/>
        </w:rPr>
      </w:pPr>
    </w:p>
    <w:p w14:paraId="4050ADB4" w14:textId="536171E1" w:rsidR="0067255B" w:rsidRPr="008A3B0C" w:rsidRDefault="0067255B"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 xml:space="preserve">(3) </w:t>
      </w:r>
      <w:r w:rsidR="006D1871" w:rsidRPr="008A3B0C">
        <w:rPr>
          <w:rFonts w:ascii="Times New Roman" w:hAnsi="Times New Roman" w:cs="Times New Roman"/>
          <w:sz w:val="24"/>
          <w:szCs w:val="24"/>
        </w:rPr>
        <w:t>Riigi keskkonnakaitseinspektori e</w:t>
      </w:r>
      <w:r w:rsidRPr="008A3B0C">
        <w:rPr>
          <w:rFonts w:ascii="Times New Roman" w:hAnsi="Times New Roman" w:cs="Times New Roman"/>
          <w:sz w:val="24"/>
          <w:szCs w:val="24"/>
        </w:rPr>
        <w:t>rivahendite kandmise ja hoidmise korra kehtestab valdkonna eest vastutav minister määrusega</w:t>
      </w:r>
      <w:r w:rsidR="00C16CC8">
        <w:rPr>
          <w:rFonts w:ascii="Times New Roman" w:hAnsi="Times New Roman" w:cs="Times New Roman"/>
          <w:sz w:val="24"/>
          <w:szCs w:val="24"/>
        </w:rPr>
        <w:t>.</w:t>
      </w:r>
      <w:r w:rsidRPr="008A3B0C">
        <w:rPr>
          <w:rFonts w:ascii="Times New Roman" w:hAnsi="Times New Roman" w:cs="Times New Roman"/>
          <w:sz w:val="24"/>
          <w:szCs w:val="24"/>
        </w:rPr>
        <w:t>“.</w:t>
      </w:r>
    </w:p>
    <w:bookmarkEnd w:id="28"/>
    <w:p w14:paraId="100203AC" w14:textId="77777777" w:rsidR="008A3B0C" w:rsidRPr="00810FFB" w:rsidRDefault="008A3B0C" w:rsidP="00810FFB">
      <w:pPr>
        <w:spacing w:after="0" w:line="240" w:lineRule="auto"/>
        <w:jc w:val="both"/>
        <w:rPr>
          <w:rFonts w:ascii="Times New Roman" w:hAnsi="Times New Roman" w:cs="Times New Roman"/>
          <w:sz w:val="24"/>
          <w:szCs w:val="24"/>
        </w:rPr>
      </w:pPr>
    </w:p>
    <w:p w14:paraId="6164DD73" w14:textId="2E8A7355" w:rsidR="0067255B" w:rsidRPr="008A3B0C" w:rsidRDefault="003639FB"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1</w:t>
      </w:r>
      <w:r w:rsidR="00777644">
        <w:rPr>
          <w:rFonts w:ascii="Times New Roman" w:hAnsi="Times New Roman" w:cs="Times New Roman"/>
          <w:b/>
          <w:bCs/>
          <w:sz w:val="24"/>
          <w:szCs w:val="24"/>
        </w:rPr>
        <w:t>4</w:t>
      </w:r>
      <w:r w:rsidRPr="008A3B0C">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Keskkonnaseadustiku üldosa seadus</w:t>
      </w:r>
      <w:r w:rsidRPr="008A3B0C">
        <w:rPr>
          <w:rFonts w:ascii="Times New Roman" w:hAnsi="Times New Roman" w:cs="Times New Roman"/>
          <w:b/>
          <w:bCs/>
          <w:sz w:val="24"/>
          <w:szCs w:val="24"/>
        </w:rPr>
        <w:t>e muutmine</w:t>
      </w:r>
    </w:p>
    <w:p w14:paraId="0E35F249" w14:textId="77777777" w:rsidR="008A3B0C" w:rsidRDefault="008A3B0C" w:rsidP="00810FFB">
      <w:pPr>
        <w:spacing w:after="0" w:line="240" w:lineRule="auto"/>
        <w:jc w:val="both"/>
        <w:rPr>
          <w:rFonts w:ascii="Times New Roman" w:hAnsi="Times New Roman" w:cs="Times New Roman"/>
          <w:sz w:val="24"/>
          <w:szCs w:val="24"/>
        </w:rPr>
      </w:pPr>
    </w:p>
    <w:p w14:paraId="2B74DF27" w14:textId="77777777" w:rsidR="0068351D" w:rsidRPr="0068351D" w:rsidRDefault="00135439" w:rsidP="0068351D">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 xml:space="preserve">Keskkonnaseadustiku üldosa seaduse </w:t>
      </w:r>
      <w:r w:rsidR="0067255B" w:rsidRPr="008A3B0C">
        <w:rPr>
          <w:rFonts w:ascii="Times New Roman" w:hAnsi="Times New Roman" w:cs="Times New Roman"/>
          <w:sz w:val="24"/>
          <w:szCs w:val="24"/>
        </w:rPr>
        <w:t>§ 62</w:t>
      </w:r>
      <w:r w:rsidR="0067255B" w:rsidRPr="008A3B0C">
        <w:rPr>
          <w:rFonts w:ascii="Times New Roman" w:hAnsi="Times New Roman" w:cs="Times New Roman"/>
          <w:sz w:val="24"/>
          <w:szCs w:val="24"/>
          <w:vertAlign w:val="superscript"/>
        </w:rPr>
        <w:t>4</w:t>
      </w:r>
      <w:r w:rsidRPr="008A3B0C">
        <w:rPr>
          <w:rFonts w:ascii="Times New Roman" w:hAnsi="Times New Roman" w:cs="Times New Roman"/>
          <w:sz w:val="24"/>
          <w:szCs w:val="24"/>
        </w:rPr>
        <w:t xml:space="preserve"> </w:t>
      </w:r>
      <w:bookmarkStart w:id="29" w:name="_Hlk180059215"/>
      <w:r w:rsidR="0068351D" w:rsidRPr="0068351D">
        <w:rPr>
          <w:rFonts w:ascii="Times New Roman" w:hAnsi="Times New Roman" w:cs="Times New Roman"/>
          <w:sz w:val="24"/>
          <w:szCs w:val="24"/>
        </w:rPr>
        <w:t>tekst muudetakse ja sõnastatakse järgmiselt:</w:t>
      </w:r>
    </w:p>
    <w:p w14:paraId="3DA1B5E8" w14:textId="77777777" w:rsidR="0068351D" w:rsidRPr="0068351D" w:rsidRDefault="0068351D" w:rsidP="0068351D">
      <w:pPr>
        <w:spacing w:after="0" w:line="240" w:lineRule="auto"/>
        <w:jc w:val="both"/>
        <w:rPr>
          <w:rFonts w:ascii="Times New Roman" w:hAnsi="Times New Roman" w:cs="Times New Roman"/>
          <w:sz w:val="24"/>
          <w:szCs w:val="24"/>
        </w:rPr>
      </w:pPr>
      <w:r w:rsidRPr="0068351D">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7FCC5DD8" w14:textId="77777777" w:rsidR="0068351D" w:rsidRPr="0068351D" w:rsidRDefault="0068351D" w:rsidP="0068351D">
      <w:pPr>
        <w:spacing w:after="0" w:line="240" w:lineRule="auto"/>
        <w:jc w:val="both"/>
        <w:rPr>
          <w:rFonts w:ascii="Times New Roman" w:hAnsi="Times New Roman" w:cs="Times New Roman"/>
          <w:sz w:val="24"/>
          <w:szCs w:val="24"/>
        </w:rPr>
      </w:pPr>
    </w:p>
    <w:p w14:paraId="5E391C21" w14:textId="77777777" w:rsidR="0068351D" w:rsidRPr="0068351D" w:rsidRDefault="0068351D" w:rsidP="0068351D">
      <w:pPr>
        <w:spacing w:after="0" w:line="240" w:lineRule="auto"/>
        <w:jc w:val="both"/>
        <w:rPr>
          <w:rFonts w:ascii="Times New Roman" w:hAnsi="Times New Roman" w:cs="Times New Roman"/>
          <w:sz w:val="24"/>
          <w:szCs w:val="24"/>
        </w:rPr>
      </w:pPr>
      <w:r w:rsidRPr="0068351D">
        <w:rPr>
          <w:rFonts w:ascii="Times New Roman" w:hAnsi="Times New Roman" w:cs="Times New Roman"/>
          <w:sz w:val="24"/>
          <w:szCs w:val="24"/>
        </w:rPr>
        <w:t>(2) Keskkonnaameti erivahendid on käerauad.</w:t>
      </w:r>
    </w:p>
    <w:p w14:paraId="4FF91726" w14:textId="77777777" w:rsidR="0068351D" w:rsidRPr="0068351D" w:rsidRDefault="0068351D" w:rsidP="0068351D">
      <w:pPr>
        <w:spacing w:after="0" w:line="240" w:lineRule="auto"/>
        <w:jc w:val="both"/>
        <w:rPr>
          <w:rFonts w:ascii="Times New Roman" w:hAnsi="Times New Roman" w:cs="Times New Roman"/>
          <w:sz w:val="24"/>
          <w:szCs w:val="24"/>
        </w:rPr>
      </w:pPr>
    </w:p>
    <w:p w14:paraId="5E5C6B2E" w14:textId="4C504E0D" w:rsidR="0067255B" w:rsidRPr="008A3B0C" w:rsidRDefault="0068351D" w:rsidP="0068351D">
      <w:pPr>
        <w:spacing w:after="0" w:line="240" w:lineRule="auto"/>
        <w:jc w:val="both"/>
        <w:rPr>
          <w:rFonts w:ascii="Times New Roman" w:hAnsi="Times New Roman" w:cs="Times New Roman"/>
          <w:sz w:val="24"/>
          <w:szCs w:val="24"/>
        </w:rPr>
      </w:pPr>
      <w:r w:rsidRPr="0068351D">
        <w:rPr>
          <w:rFonts w:ascii="Times New Roman" w:hAnsi="Times New Roman" w:cs="Times New Roman"/>
          <w:sz w:val="24"/>
          <w:szCs w:val="24"/>
        </w:rPr>
        <w:t>(3) Keskkonnaameti teenistusrelvad on gaasirelv ja külmrelv.“</w:t>
      </w:r>
      <w:r w:rsidR="00337719">
        <w:rPr>
          <w:rFonts w:ascii="Times New Roman" w:hAnsi="Times New Roman" w:cs="Times New Roman"/>
          <w:sz w:val="24"/>
          <w:szCs w:val="24"/>
        </w:rPr>
        <w:t>.</w:t>
      </w:r>
    </w:p>
    <w:bookmarkEnd w:id="29"/>
    <w:p w14:paraId="2B8451DB" w14:textId="77777777" w:rsidR="008A3B0C" w:rsidRPr="00810FFB" w:rsidRDefault="008A3B0C" w:rsidP="00810FFB">
      <w:pPr>
        <w:spacing w:after="0" w:line="240" w:lineRule="auto"/>
        <w:jc w:val="both"/>
        <w:rPr>
          <w:rFonts w:ascii="Times New Roman" w:hAnsi="Times New Roman" w:cs="Times New Roman"/>
          <w:sz w:val="24"/>
          <w:szCs w:val="24"/>
        </w:rPr>
      </w:pPr>
    </w:p>
    <w:p w14:paraId="07E586D1" w14:textId="10775FAB" w:rsidR="0067255B" w:rsidRPr="008A3B0C" w:rsidRDefault="02FC2695" w:rsidP="00810FFB">
      <w:pPr>
        <w:spacing w:after="0" w:line="240" w:lineRule="auto"/>
        <w:jc w:val="both"/>
        <w:rPr>
          <w:rFonts w:ascii="Times New Roman" w:hAnsi="Times New Roman" w:cs="Times New Roman"/>
          <w:b/>
          <w:bCs/>
          <w:sz w:val="24"/>
          <w:szCs w:val="24"/>
        </w:rPr>
      </w:pPr>
      <w:commentRangeStart w:id="30"/>
      <w:r w:rsidRPr="4FEEABD4">
        <w:rPr>
          <w:rFonts w:ascii="Times New Roman" w:hAnsi="Times New Roman" w:cs="Times New Roman"/>
          <w:b/>
          <w:bCs/>
          <w:sz w:val="24"/>
          <w:szCs w:val="24"/>
        </w:rPr>
        <w:t>§ 1</w:t>
      </w:r>
      <w:r w:rsidR="527DE2CC" w:rsidRPr="4FEEABD4">
        <w:rPr>
          <w:rFonts w:ascii="Times New Roman" w:hAnsi="Times New Roman" w:cs="Times New Roman"/>
          <w:b/>
          <w:bCs/>
          <w:sz w:val="24"/>
          <w:szCs w:val="24"/>
        </w:rPr>
        <w:t>5</w:t>
      </w:r>
      <w:r w:rsidRPr="4FEEABD4">
        <w:rPr>
          <w:rFonts w:ascii="Times New Roman" w:hAnsi="Times New Roman" w:cs="Times New Roman"/>
          <w:b/>
          <w:bCs/>
          <w:sz w:val="24"/>
          <w:szCs w:val="24"/>
        </w:rPr>
        <w:t xml:space="preserve">. </w:t>
      </w:r>
      <w:r w:rsidR="4AD480A6" w:rsidRPr="4FEEABD4">
        <w:rPr>
          <w:rFonts w:ascii="Times New Roman" w:hAnsi="Times New Roman" w:cs="Times New Roman"/>
          <w:b/>
          <w:bCs/>
          <w:sz w:val="24"/>
          <w:szCs w:val="24"/>
        </w:rPr>
        <w:t>Keskkonnaseire seadus</w:t>
      </w:r>
      <w:r w:rsidRPr="4FEEABD4">
        <w:rPr>
          <w:rFonts w:ascii="Times New Roman" w:hAnsi="Times New Roman" w:cs="Times New Roman"/>
          <w:b/>
          <w:bCs/>
          <w:sz w:val="24"/>
          <w:szCs w:val="24"/>
        </w:rPr>
        <w:t>e muutmine</w:t>
      </w:r>
      <w:commentRangeEnd w:id="30"/>
      <w:r w:rsidR="003639FB">
        <w:commentReference w:id="30"/>
      </w:r>
    </w:p>
    <w:p w14:paraId="43F28AAC" w14:textId="77777777" w:rsidR="008A3B0C" w:rsidRDefault="008A3B0C" w:rsidP="00810FFB">
      <w:pPr>
        <w:spacing w:after="0" w:line="240" w:lineRule="auto"/>
        <w:jc w:val="both"/>
        <w:rPr>
          <w:rFonts w:ascii="Times New Roman" w:hAnsi="Times New Roman" w:cs="Times New Roman"/>
          <w:sz w:val="24"/>
          <w:szCs w:val="24"/>
        </w:rPr>
      </w:pPr>
    </w:p>
    <w:p w14:paraId="000D2420" w14:textId="77777777" w:rsidR="004E1E42" w:rsidRPr="004E1E42" w:rsidRDefault="00135439" w:rsidP="004E1E42">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Keskkonnaseire seaduse</w:t>
      </w:r>
      <w:r w:rsidR="0067255B" w:rsidRPr="008A3B0C">
        <w:rPr>
          <w:rFonts w:ascii="Times New Roman" w:hAnsi="Times New Roman" w:cs="Times New Roman"/>
          <w:sz w:val="24"/>
          <w:szCs w:val="24"/>
        </w:rPr>
        <w:t xml:space="preserve"> § 18</w:t>
      </w:r>
      <w:r w:rsidRPr="008A3B0C">
        <w:rPr>
          <w:rFonts w:ascii="Times New Roman" w:hAnsi="Times New Roman" w:cs="Times New Roman"/>
          <w:sz w:val="24"/>
          <w:szCs w:val="24"/>
        </w:rPr>
        <w:t xml:space="preserve"> </w:t>
      </w:r>
      <w:r w:rsidR="004E1E42" w:rsidRPr="004E1E42">
        <w:rPr>
          <w:rFonts w:ascii="Times New Roman" w:hAnsi="Times New Roman" w:cs="Times New Roman"/>
          <w:sz w:val="24"/>
          <w:szCs w:val="24"/>
        </w:rPr>
        <w:t>tekst muudetakse ja sõnastatakse järgmiselt:</w:t>
      </w:r>
    </w:p>
    <w:p w14:paraId="132F876A" w14:textId="6AF33E1E" w:rsidR="004E1E42" w:rsidRPr="004E1E42" w:rsidRDefault="3236E84C" w:rsidP="004E1E42">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 xml:space="preserve">„(1) </w:t>
      </w:r>
      <w:r w:rsidR="2C8D2CC2" w:rsidRPr="4FEEABD4">
        <w:rPr>
          <w:rFonts w:ascii="Times New Roman" w:hAnsi="Times New Roman" w:cs="Times New Roman"/>
          <w:sz w:val="24"/>
          <w:szCs w:val="24"/>
        </w:rPr>
        <w:t>Keskkonnaametil on k</w:t>
      </w:r>
      <w:r w:rsidR="57A8A594" w:rsidRPr="4FEEABD4">
        <w:rPr>
          <w:rFonts w:ascii="Times New Roman" w:hAnsi="Times New Roman" w:cs="Times New Roman"/>
          <w:sz w:val="24"/>
          <w:szCs w:val="24"/>
        </w:rPr>
        <w:t xml:space="preserve">orrakaitseseaduse §-des 32, 49 ja 50 sätestatud </w:t>
      </w:r>
      <w:ins w:id="31" w:author="Kärt Voor - JUSTDIGI" w:date="2025-05-12T07:42:00Z">
        <w:r w:rsidR="1069095B" w:rsidRPr="4FEEABD4">
          <w:rPr>
            <w:rFonts w:ascii="Times New Roman" w:hAnsi="Times New Roman" w:cs="Times New Roman"/>
            <w:sz w:val="24"/>
            <w:szCs w:val="24"/>
          </w:rPr>
          <w:t>riikliku järelevalve eri</w:t>
        </w:r>
      </w:ins>
      <w:r w:rsidR="57A8A594" w:rsidRPr="4FEEABD4">
        <w:rPr>
          <w:rFonts w:ascii="Times New Roman" w:hAnsi="Times New Roman" w:cs="Times New Roman"/>
          <w:sz w:val="24"/>
          <w:szCs w:val="24"/>
        </w:rPr>
        <w:t xml:space="preserve">meetmete rakendamisel </w:t>
      </w:r>
      <w:r w:rsidRPr="4FEEABD4">
        <w:rPr>
          <w:rFonts w:ascii="Times New Roman" w:hAnsi="Times New Roman" w:cs="Times New Roman"/>
          <w:sz w:val="24"/>
          <w:szCs w:val="24"/>
        </w:rPr>
        <w:t xml:space="preserve">lubatud kasutada füüsilist jõudu, erivahendeid ja teenistusrelvi korrakaitseseaduses sätestatud alusel ja korras. </w:t>
      </w:r>
    </w:p>
    <w:p w14:paraId="216AB24C" w14:textId="77777777" w:rsidR="004E1E42" w:rsidRPr="004E1E42" w:rsidRDefault="004E1E42" w:rsidP="004E1E42">
      <w:pPr>
        <w:spacing w:after="0" w:line="240" w:lineRule="auto"/>
        <w:jc w:val="both"/>
        <w:rPr>
          <w:rFonts w:ascii="Times New Roman" w:hAnsi="Times New Roman" w:cs="Times New Roman"/>
          <w:sz w:val="24"/>
          <w:szCs w:val="24"/>
        </w:rPr>
      </w:pPr>
    </w:p>
    <w:p w14:paraId="1546C501" w14:textId="77777777" w:rsidR="004E1E42" w:rsidRPr="004E1E42" w:rsidRDefault="004E1E42" w:rsidP="004E1E42">
      <w:pPr>
        <w:spacing w:after="0" w:line="240" w:lineRule="auto"/>
        <w:jc w:val="both"/>
        <w:rPr>
          <w:rFonts w:ascii="Times New Roman" w:hAnsi="Times New Roman" w:cs="Times New Roman"/>
          <w:sz w:val="24"/>
          <w:szCs w:val="24"/>
        </w:rPr>
      </w:pPr>
      <w:r w:rsidRPr="004E1E42">
        <w:rPr>
          <w:rFonts w:ascii="Times New Roman" w:hAnsi="Times New Roman" w:cs="Times New Roman"/>
          <w:sz w:val="24"/>
          <w:szCs w:val="24"/>
        </w:rPr>
        <w:t>(2) Keskkonnaameti erivahendid on käerauad.</w:t>
      </w:r>
    </w:p>
    <w:p w14:paraId="57006BE3" w14:textId="77777777" w:rsidR="004E1E42" w:rsidRPr="004E1E42" w:rsidRDefault="004E1E42" w:rsidP="004E1E42">
      <w:pPr>
        <w:spacing w:after="0" w:line="240" w:lineRule="auto"/>
        <w:jc w:val="both"/>
        <w:rPr>
          <w:rFonts w:ascii="Times New Roman" w:hAnsi="Times New Roman" w:cs="Times New Roman"/>
          <w:sz w:val="24"/>
          <w:szCs w:val="24"/>
        </w:rPr>
      </w:pPr>
    </w:p>
    <w:p w14:paraId="563EB770" w14:textId="5FD78B96" w:rsidR="0067255B" w:rsidRDefault="004E1E42" w:rsidP="004E1E42">
      <w:pPr>
        <w:spacing w:after="0" w:line="240" w:lineRule="auto"/>
        <w:jc w:val="both"/>
        <w:rPr>
          <w:rFonts w:ascii="Times New Roman" w:hAnsi="Times New Roman" w:cs="Times New Roman"/>
          <w:sz w:val="24"/>
          <w:szCs w:val="24"/>
        </w:rPr>
      </w:pPr>
      <w:r w:rsidRPr="004E1E42">
        <w:rPr>
          <w:rFonts w:ascii="Times New Roman" w:hAnsi="Times New Roman" w:cs="Times New Roman"/>
          <w:sz w:val="24"/>
          <w:szCs w:val="24"/>
        </w:rPr>
        <w:t>(3) Keskkonnaameti teenistusrelvad on gaasirelv ja külmrelv.“</w:t>
      </w:r>
      <w:r w:rsidR="00337719">
        <w:rPr>
          <w:rFonts w:ascii="Times New Roman" w:hAnsi="Times New Roman" w:cs="Times New Roman"/>
          <w:sz w:val="24"/>
          <w:szCs w:val="24"/>
        </w:rPr>
        <w:t>.</w:t>
      </w:r>
    </w:p>
    <w:p w14:paraId="4E8F2793" w14:textId="77777777" w:rsidR="00D673E5" w:rsidRDefault="00D673E5" w:rsidP="004E1E42">
      <w:pPr>
        <w:spacing w:after="0" w:line="240" w:lineRule="auto"/>
        <w:jc w:val="both"/>
        <w:rPr>
          <w:rFonts w:ascii="Times New Roman" w:hAnsi="Times New Roman" w:cs="Times New Roman"/>
          <w:sz w:val="24"/>
          <w:szCs w:val="24"/>
        </w:rPr>
      </w:pPr>
    </w:p>
    <w:p w14:paraId="0DA99382" w14:textId="4E9DEA27" w:rsidR="00D673E5" w:rsidRPr="00D673E5" w:rsidRDefault="00D673E5" w:rsidP="004E1E42">
      <w:pPr>
        <w:spacing w:after="0" w:line="240" w:lineRule="auto"/>
        <w:jc w:val="both"/>
        <w:rPr>
          <w:rFonts w:ascii="Times New Roman" w:hAnsi="Times New Roman" w:cs="Times New Roman"/>
          <w:b/>
          <w:bCs/>
          <w:sz w:val="24"/>
          <w:szCs w:val="24"/>
        </w:rPr>
      </w:pPr>
      <w:r w:rsidRPr="00D673E5">
        <w:rPr>
          <w:rFonts w:ascii="Times New Roman" w:hAnsi="Times New Roman" w:cs="Times New Roman"/>
          <w:b/>
          <w:bCs/>
          <w:sz w:val="24"/>
          <w:szCs w:val="24"/>
        </w:rPr>
        <w:t xml:space="preserve">§ </w:t>
      </w:r>
      <w:r w:rsidR="00087F2D">
        <w:rPr>
          <w:rFonts w:ascii="Times New Roman" w:hAnsi="Times New Roman" w:cs="Times New Roman"/>
          <w:b/>
          <w:bCs/>
          <w:sz w:val="24"/>
          <w:szCs w:val="24"/>
        </w:rPr>
        <w:t>1</w:t>
      </w:r>
      <w:r w:rsidR="00777644">
        <w:rPr>
          <w:rFonts w:ascii="Times New Roman" w:hAnsi="Times New Roman" w:cs="Times New Roman"/>
          <w:b/>
          <w:bCs/>
          <w:sz w:val="24"/>
          <w:szCs w:val="24"/>
        </w:rPr>
        <w:t>6</w:t>
      </w:r>
      <w:r w:rsidRPr="00D673E5">
        <w:rPr>
          <w:rFonts w:ascii="Times New Roman" w:hAnsi="Times New Roman" w:cs="Times New Roman"/>
          <w:b/>
          <w:bCs/>
          <w:sz w:val="24"/>
          <w:szCs w:val="24"/>
        </w:rPr>
        <w:t>. Keskkonnavastutuse seaduse muutmine</w:t>
      </w:r>
    </w:p>
    <w:p w14:paraId="16B2543C" w14:textId="77777777" w:rsidR="008A3B0C" w:rsidRDefault="008A3B0C" w:rsidP="00810FFB">
      <w:pPr>
        <w:spacing w:after="0" w:line="240" w:lineRule="auto"/>
        <w:jc w:val="both"/>
        <w:rPr>
          <w:rFonts w:ascii="Times New Roman" w:hAnsi="Times New Roman" w:cs="Times New Roman"/>
          <w:sz w:val="24"/>
          <w:szCs w:val="24"/>
        </w:rPr>
      </w:pPr>
    </w:p>
    <w:p w14:paraId="0940F095" w14:textId="30587FFB" w:rsidR="00D673E5" w:rsidRDefault="667DDE2A" w:rsidP="00D673E5">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Keskkonnavastutuse seadus</w:t>
      </w:r>
      <w:ins w:id="32" w:author="Kärt Voor - JUSTDIGI" w:date="2025-05-12T07:49:00Z">
        <w:r w:rsidR="054D15A6" w:rsidRPr="4FEEABD4">
          <w:rPr>
            <w:rFonts w:ascii="Times New Roman" w:hAnsi="Times New Roman" w:cs="Times New Roman"/>
            <w:sz w:val="24"/>
            <w:szCs w:val="24"/>
          </w:rPr>
          <w:t xml:space="preserve">t </w:t>
        </w:r>
      </w:ins>
      <w:commentRangeStart w:id="33"/>
      <w:del w:id="34" w:author="Kärt Voor - JUSTDIGI" w:date="2025-05-12T07:50:00Z">
        <w:r w:rsidR="00D673E5" w:rsidRPr="4FEEABD4" w:rsidDel="667DDE2A">
          <w:rPr>
            <w:rFonts w:ascii="Times New Roman" w:hAnsi="Times New Roman" w:cs="Times New Roman"/>
            <w:sz w:val="24"/>
            <w:szCs w:val="24"/>
          </w:rPr>
          <w:delText>e 3. peatükki</w:delText>
        </w:r>
      </w:del>
      <w:commentRangeEnd w:id="33"/>
      <w:r w:rsidR="00D673E5">
        <w:commentReference w:id="33"/>
      </w:r>
      <w:r w:rsidRPr="4FEEABD4">
        <w:rPr>
          <w:rFonts w:ascii="Times New Roman" w:hAnsi="Times New Roman" w:cs="Times New Roman"/>
          <w:sz w:val="24"/>
          <w:szCs w:val="24"/>
        </w:rPr>
        <w:t xml:space="preserve"> täiendatakse §-ga 3</w:t>
      </w:r>
      <w:r w:rsidR="5A0530D9" w:rsidRPr="4FEEABD4">
        <w:rPr>
          <w:rFonts w:ascii="Times New Roman" w:hAnsi="Times New Roman" w:cs="Times New Roman"/>
          <w:sz w:val="24"/>
          <w:szCs w:val="24"/>
        </w:rPr>
        <w:t>3</w:t>
      </w:r>
      <w:r w:rsidR="5A0530D9" w:rsidRPr="4FEEABD4">
        <w:rPr>
          <w:rFonts w:ascii="Times New Roman" w:hAnsi="Times New Roman" w:cs="Times New Roman"/>
          <w:sz w:val="24"/>
          <w:szCs w:val="24"/>
          <w:vertAlign w:val="superscript"/>
        </w:rPr>
        <w:t>4</w:t>
      </w:r>
      <w:r w:rsidRPr="4FEEABD4">
        <w:rPr>
          <w:rFonts w:ascii="Times New Roman" w:hAnsi="Times New Roman" w:cs="Times New Roman"/>
          <w:sz w:val="24"/>
          <w:szCs w:val="24"/>
        </w:rPr>
        <w:t xml:space="preserve"> järgmises sõnastuses:</w:t>
      </w:r>
    </w:p>
    <w:p w14:paraId="0FA2330F" w14:textId="19598558" w:rsidR="00D673E5" w:rsidRPr="00D673E5" w:rsidRDefault="00D673E5" w:rsidP="00D673E5">
      <w:pPr>
        <w:spacing w:after="0" w:line="240" w:lineRule="auto"/>
        <w:jc w:val="both"/>
        <w:rPr>
          <w:rFonts w:ascii="Times New Roman" w:hAnsi="Times New Roman" w:cs="Times New Roman"/>
          <w:b/>
          <w:bCs/>
          <w:sz w:val="24"/>
          <w:szCs w:val="24"/>
        </w:rPr>
      </w:pPr>
      <w:r w:rsidRPr="00D673E5">
        <w:rPr>
          <w:rFonts w:ascii="Times New Roman" w:hAnsi="Times New Roman" w:cs="Times New Roman"/>
          <w:b/>
          <w:bCs/>
          <w:sz w:val="24"/>
          <w:szCs w:val="24"/>
        </w:rPr>
        <w:t>„§ 3</w:t>
      </w:r>
      <w:r w:rsidR="00755E34">
        <w:rPr>
          <w:rFonts w:ascii="Times New Roman" w:hAnsi="Times New Roman" w:cs="Times New Roman"/>
          <w:b/>
          <w:bCs/>
          <w:sz w:val="24"/>
          <w:szCs w:val="24"/>
        </w:rPr>
        <w:t>3</w:t>
      </w:r>
      <w:r w:rsidR="00755E34" w:rsidRPr="00755E34">
        <w:rPr>
          <w:rFonts w:ascii="Times New Roman" w:hAnsi="Times New Roman" w:cs="Times New Roman"/>
          <w:b/>
          <w:bCs/>
          <w:sz w:val="24"/>
          <w:szCs w:val="24"/>
          <w:vertAlign w:val="superscript"/>
        </w:rPr>
        <w:t>4</w:t>
      </w:r>
      <w:r w:rsidRPr="00D673E5">
        <w:rPr>
          <w:rFonts w:ascii="Times New Roman" w:hAnsi="Times New Roman" w:cs="Times New Roman"/>
          <w:b/>
          <w:bCs/>
          <w:sz w:val="24"/>
          <w:szCs w:val="24"/>
        </w:rPr>
        <w:t>. Vahetu sunni kasutamine</w:t>
      </w:r>
    </w:p>
    <w:p w14:paraId="5C8D858A" w14:textId="77777777" w:rsidR="00D673E5" w:rsidRPr="00D673E5" w:rsidRDefault="00D673E5" w:rsidP="00D673E5">
      <w:pPr>
        <w:spacing w:after="0" w:line="240" w:lineRule="auto"/>
        <w:jc w:val="both"/>
        <w:rPr>
          <w:rFonts w:ascii="Times New Roman" w:hAnsi="Times New Roman" w:cs="Times New Roman"/>
          <w:sz w:val="24"/>
          <w:szCs w:val="24"/>
        </w:rPr>
      </w:pPr>
    </w:p>
    <w:p w14:paraId="3C48EDBA" w14:textId="77777777" w:rsidR="00D673E5" w:rsidRPr="00D673E5" w:rsidRDefault="00D673E5" w:rsidP="00D673E5">
      <w:pPr>
        <w:spacing w:after="0" w:line="240" w:lineRule="auto"/>
        <w:jc w:val="both"/>
        <w:rPr>
          <w:rFonts w:ascii="Times New Roman" w:hAnsi="Times New Roman" w:cs="Times New Roman"/>
          <w:sz w:val="24"/>
          <w:szCs w:val="24"/>
        </w:rPr>
      </w:pPr>
      <w:r w:rsidRPr="00D673E5">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54D4D64E" w14:textId="77777777" w:rsidR="00D673E5" w:rsidRPr="00D673E5" w:rsidRDefault="00D673E5" w:rsidP="00D673E5">
      <w:pPr>
        <w:spacing w:after="0" w:line="240" w:lineRule="auto"/>
        <w:jc w:val="both"/>
        <w:rPr>
          <w:rFonts w:ascii="Times New Roman" w:hAnsi="Times New Roman" w:cs="Times New Roman"/>
          <w:sz w:val="24"/>
          <w:szCs w:val="24"/>
        </w:rPr>
      </w:pPr>
    </w:p>
    <w:p w14:paraId="042E5118" w14:textId="77777777" w:rsidR="00D673E5" w:rsidRPr="00D673E5" w:rsidRDefault="00D673E5" w:rsidP="00D673E5">
      <w:pPr>
        <w:spacing w:after="0" w:line="240" w:lineRule="auto"/>
        <w:jc w:val="both"/>
        <w:rPr>
          <w:rFonts w:ascii="Times New Roman" w:hAnsi="Times New Roman" w:cs="Times New Roman"/>
          <w:sz w:val="24"/>
          <w:szCs w:val="24"/>
        </w:rPr>
      </w:pPr>
      <w:r w:rsidRPr="00D673E5">
        <w:rPr>
          <w:rFonts w:ascii="Times New Roman" w:hAnsi="Times New Roman" w:cs="Times New Roman"/>
          <w:sz w:val="24"/>
          <w:szCs w:val="24"/>
        </w:rPr>
        <w:t>(2) Keskkonnaameti erivahendid on käerauad.</w:t>
      </w:r>
    </w:p>
    <w:p w14:paraId="7FE9C8A0" w14:textId="77777777" w:rsidR="00D673E5" w:rsidRPr="00D673E5" w:rsidRDefault="00D673E5" w:rsidP="00D673E5">
      <w:pPr>
        <w:spacing w:after="0" w:line="240" w:lineRule="auto"/>
        <w:jc w:val="both"/>
        <w:rPr>
          <w:rFonts w:ascii="Times New Roman" w:hAnsi="Times New Roman" w:cs="Times New Roman"/>
          <w:sz w:val="24"/>
          <w:szCs w:val="24"/>
        </w:rPr>
      </w:pPr>
    </w:p>
    <w:p w14:paraId="57EA90CE" w14:textId="46C2AA32" w:rsidR="00D673E5" w:rsidRDefault="00D673E5" w:rsidP="00D673E5">
      <w:pPr>
        <w:spacing w:after="0" w:line="240" w:lineRule="auto"/>
        <w:jc w:val="both"/>
        <w:rPr>
          <w:rFonts w:ascii="Times New Roman" w:hAnsi="Times New Roman" w:cs="Times New Roman"/>
          <w:sz w:val="24"/>
          <w:szCs w:val="24"/>
        </w:rPr>
      </w:pPr>
      <w:r w:rsidRPr="00D673E5">
        <w:rPr>
          <w:rFonts w:ascii="Times New Roman" w:hAnsi="Times New Roman" w:cs="Times New Roman"/>
          <w:sz w:val="24"/>
          <w:szCs w:val="24"/>
        </w:rPr>
        <w:t>(3) Keskkonnaameti teenistusrelvad on gaasirelv ja külmrelv.“.</w:t>
      </w:r>
    </w:p>
    <w:p w14:paraId="06452264" w14:textId="77777777" w:rsidR="00F47D02" w:rsidRPr="00810FFB" w:rsidRDefault="00F47D02" w:rsidP="00D673E5">
      <w:pPr>
        <w:spacing w:after="0" w:line="240" w:lineRule="auto"/>
        <w:jc w:val="both"/>
        <w:rPr>
          <w:rFonts w:ascii="Times New Roman" w:hAnsi="Times New Roman" w:cs="Times New Roman"/>
          <w:sz w:val="24"/>
          <w:szCs w:val="24"/>
        </w:rPr>
      </w:pPr>
    </w:p>
    <w:p w14:paraId="2B008776" w14:textId="1B2CBB81" w:rsidR="003639FB" w:rsidRPr="008A3B0C" w:rsidRDefault="02FC2695" w:rsidP="00810FFB">
      <w:pPr>
        <w:spacing w:after="0" w:line="240" w:lineRule="auto"/>
        <w:jc w:val="both"/>
        <w:rPr>
          <w:rFonts w:ascii="Times New Roman" w:hAnsi="Times New Roman" w:cs="Times New Roman"/>
          <w:b/>
          <w:bCs/>
          <w:sz w:val="24"/>
          <w:szCs w:val="24"/>
        </w:rPr>
      </w:pPr>
      <w:commentRangeStart w:id="35"/>
      <w:r w:rsidRPr="4FEEABD4">
        <w:rPr>
          <w:rFonts w:ascii="Times New Roman" w:hAnsi="Times New Roman" w:cs="Times New Roman"/>
          <w:b/>
          <w:bCs/>
          <w:sz w:val="24"/>
          <w:szCs w:val="24"/>
        </w:rPr>
        <w:t>§ 1</w:t>
      </w:r>
      <w:r w:rsidR="527DE2CC" w:rsidRPr="4FEEABD4">
        <w:rPr>
          <w:rFonts w:ascii="Times New Roman" w:hAnsi="Times New Roman" w:cs="Times New Roman"/>
          <w:b/>
          <w:bCs/>
          <w:sz w:val="24"/>
          <w:szCs w:val="24"/>
        </w:rPr>
        <w:t>7</w:t>
      </w:r>
      <w:r w:rsidRPr="4FEEABD4">
        <w:rPr>
          <w:rFonts w:ascii="Times New Roman" w:hAnsi="Times New Roman" w:cs="Times New Roman"/>
          <w:b/>
          <w:bCs/>
          <w:sz w:val="24"/>
          <w:szCs w:val="24"/>
        </w:rPr>
        <w:t xml:space="preserve">. </w:t>
      </w:r>
      <w:r w:rsidR="4AD480A6" w:rsidRPr="4FEEABD4">
        <w:rPr>
          <w:rFonts w:ascii="Times New Roman" w:hAnsi="Times New Roman" w:cs="Times New Roman"/>
          <w:b/>
          <w:bCs/>
          <w:sz w:val="24"/>
          <w:szCs w:val="24"/>
        </w:rPr>
        <w:t>Kiirgusseadus</w:t>
      </w:r>
      <w:r w:rsidRPr="4FEEABD4">
        <w:rPr>
          <w:rFonts w:ascii="Times New Roman" w:hAnsi="Times New Roman" w:cs="Times New Roman"/>
          <w:b/>
          <w:bCs/>
          <w:sz w:val="24"/>
          <w:szCs w:val="24"/>
        </w:rPr>
        <w:t>e muutmine</w:t>
      </w:r>
      <w:commentRangeEnd w:id="35"/>
      <w:r w:rsidR="003639FB">
        <w:commentReference w:id="35"/>
      </w:r>
    </w:p>
    <w:p w14:paraId="20B32458" w14:textId="77777777" w:rsidR="008A3B0C" w:rsidRDefault="008A3B0C" w:rsidP="00810FFB">
      <w:pPr>
        <w:spacing w:after="0" w:line="240" w:lineRule="auto"/>
        <w:jc w:val="both"/>
        <w:rPr>
          <w:rFonts w:ascii="Times New Roman" w:hAnsi="Times New Roman" w:cs="Times New Roman"/>
          <w:sz w:val="24"/>
          <w:szCs w:val="24"/>
        </w:rPr>
      </w:pPr>
    </w:p>
    <w:p w14:paraId="79A12783" w14:textId="77777777" w:rsidR="003674E0" w:rsidRPr="003674E0" w:rsidRDefault="003639FB" w:rsidP="003674E0">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Kiirgusseaduse</w:t>
      </w:r>
      <w:r w:rsidR="0067255B" w:rsidRPr="008A3B0C">
        <w:rPr>
          <w:rFonts w:ascii="Times New Roman" w:hAnsi="Times New Roman" w:cs="Times New Roman"/>
          <w:sz w:val="24"/>
          <w:szCs w:val="24"/>
        </w:rPr>
        <w:t xml:space="preserve"> § 114</w:t>
      </w:r>
      <w:r w:rsidRPr="008A3B0C">
        <w:rPr>
          <w:rFonts w:ascii="Times New Roman" w:hAnsi="Times New Roman" w:cs="Times New Roman"/>
          <w:sz w:val="24"/>
          <w:szCs w:val="24"/>
        </w:rPr>
        <w:t xml:space="preserve"> </w:t>
      </w:r>
      <w:r w:rsidR="003674E0" w:rsidRPr="003674E0">
        <w:rPr>
          <w:rFonts w:ascii="Times New Roman" w:hAnsi="Times New Roman" w:cs="Times New Roman"/>
          <w:sz w:val="24"/>
          <w:szCs w:val="24"/>
        </w:rPr>
        <w:t>tekst muudetakse ja sõnastatakse järgmiselt:</w:t>
      </w:r>
    </w:p>
    <w:p w14:paraId="3675B93D" w14:textId="77777777" w:rsidR="003674E0" w:rsidRPr="003674E0" w:rsidRDefault="003674E0" w:rsidP="003674E0">
      <w:pPr>
        <w:spacing w:after="0" w:line="240" w:lineRule="auto"/>
        <w:jc w:val="both"/>
        <w:rPr>
          <w:rFonts w:ascii="Times New Roman" w:hAnsi="Times New Roman" w:cs="Times New Roman"/>
          <w:sz w:val="24"/>
          <w:szCs w:val="24"/>
        </w:rPr>
      </w:pPr>
      <w:r w:rsidRPr="003674E0">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5D501B52" w14:textId="77777777" w:rsidR="003674E0" w:rsidRPr="003674E0" w:rsidRDefault="003674E0" w:rsidP="003674E0">
      <w:pPr>
        <w:spacing w:after="0" w:line="240" w:lineRule="auto"/>
        <w:jc w:val="both"/>
        <w:rPr>
          <w:rFonts w:ascii="Times New Roman" w:hAnsi="Times New Roman" w:cs="Times New Roman"/>
          <w:sz w:val="24"/>
          <w:szCs w:val="24"/>
        </w:rPr>
      </w:pPr>
    </w:p>
    <w:p w14:paraId="65350189" w14:textId="77777777" w:rsidR="003674E0" w:rsidRPr="003674E0" w:rsidRDefault="003674E0" w:rsidP="003674E0">
      <w:pPr>
        <w:spacing w:after="0" w:line="240" w:lineRule="auto"/>
        <w:jc w:val="both"/>
        <w:rPr>
          <w:rFonts w:ascii="Times New Roman" w:hAnsi="Times New Roman" w:cs="Times New Roman"/>
          <w:sz w:val="24"/>
          <w:szCs w:val="24"/>
        </w:rPr>
      </w:pPr>
      <w:r w:rsidRPr="003674E0">
        <w:rPr>
          <w:rFonts w:ascii="Times New Roman" w:hAnsi="Times New Roman" w:cs="Times New Roman"/>
          <w:sz w:val="24"/>
          <w:szCs w:val="24"/>
        </w:rPr>
        <w:t>(2) Keskkonnaameti erivahendid on käerauad.</w:t>
      </w:r>
    </w:p>
    <w:p w14:paraId="3D88E26D" w14:textId="77777777" w:rsidR="003674E0" w:rsidRPr="003674E0" w:rsidRDefault="003674E0" w:rsidP="003674E0">
      <w:pPr>
        <w:spacing w:after="0" w:line="240" w:lineRule="auto"/>
        <w:jc w:val="both"/>
        <w:rPr>
          <w:rFonts w:ascii="Times New Roman" w:hAnsi="Times New Roman" w:cs="Times New Roman"/>
          <w:sz w:val="24"/>
          <w:szCs w:val="24"/>
        </w:rPr>
      </w:pPr>
    </w:p>
    <w:p w14:paraId="669AE603" w14:textId="325E516A" w:rsidR="0067255B" w:rsidRPr="008A3B0C" w:rsidRDefault="003674E0" w:rsidP="003674E0">
      <w:pPr>
        <w:spacing w:after="0" w:line="240" w:lineRule="auto"/>
        <w:jc w:val="both"/>
        <w:rPr>
          <w:rFonts w:ascii="Times New Roman" w:hAnsi="Times New Roman" w:cs="Times New Roman"/>
          <w:sz w:val="24"/>
          <w:szCs w:val="24"/>
        </w:rPr>
      </w:pPr>
      <w:r w:rsidRPr="003674E0">
        <w:rPr>
          <w:rFonts w:ascii="Times New Roman" w:hAnsi="Times New Roman" w:cs="Times New Roman"/>
          <w:sz w:val="24"/>
          <w:szCs w:val="24"/>
        </w:rPr>
        <w:t>(3) Keskkonnaameti teenistusrelvad on gaasirelv ja külmrelv.“</w:t>
      </w:r>
      <w:r w:rsidR="00337719">
        <w:rPr>
          <w:rFonts w:ascii="Times New Roman" w:hAnsi="Times New Roman" w:cs="Times New Roman"/>
          <w:sz w:val="24"/>
          <w:szCs w:val="24"/>
        </w:rPr>
        <w:t>.</w:t>
      </w:r>
    </w:p>
    <w:p w14:paraId="57A69EF2" w14:textId="77777777" w:rsidR="008A3B0C" w:rsidRPr="00810FFB" w:rsidRDefault="008A3B0C" w:rsidP="00810FFB">
      <w:pPr>
        <w:spacing w:after="0" w:line="240" w:lineRule="auto"/>
        <w:jc w:val="both"/>
        <w:rPr>
          <w:rFonts w:ascii="Times New Roman" w:hAnsi="Times New Roman" w:cs="Times New Roman"/>
          <w:sz w:val="24"/>
          <w:szCs w:val="24"/>
        </w:rPr>
      </w:pPr>
    </w:p>
    <w:p w14:paraId="703D9129" w14:textId="1E21F578" w:rsidR="0067255B" w:rsidRPr="008A3B0C" w:rsidRDefault="00766A19"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1</w:t>
      </w:r>
      <w:r w:rsidR="00777644">
        <w:rPr>
          <w:rFonts w:ascii="Times New Roman" w:hAnsi="Times New Roman" w:cs="Times New Roman"/>
          <w:b/>
          <w:bCs/>
          <w:sz w:val="24"/>
          <w:szCs w:val="24"/>
        </w:rPr>
        <w:t>8</w:t>
      </w:r>
      <w:r w:rsidRPr="008A3B0C">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Looduskaitseseadus</w:t>
      </w:r>
      <w:r w:rsidRPr="008A3B0C">
        <w:rPr>
          <w:rFonts w:ascii="Times New Roman" w:hAnsi="Times New Roman" w:cs="Times New Roman"/>
          <w:b/>
          <w:bCs/>
          <w:sz w:val="24"/>
          <w:szCs w:val="24"/>
        </w:rPr>
        <w:t>e muutmine</w:t>
      </w:r>
    </w:p>
    <w:p w14:paraId="22107755" w14:textId="77777777" w:rsidR="008A3B0C" w:rsidRDefault="008A3B0C" w:rsidP="00810FFB">
      <w:pPr>
        <w:spacing w:after="0" w:line="240" w:lineRule="auto"/>
        <w:jc w:val="both"/>
        <w:rPr>
          <w:rFonts w:ascii="Times New Roman" w:hAnsi="Times New Roman" w:cs="Times New Roman"/>
          <w:sz w:val="24"/>
          <w:szCs w:val="24"/>
        </w:rPr>
      </w:pPr>
    </w:p>
    <w:p w14:paraId="077D1CC4" w14:textId="77777777" w:rsidR="007F1A28" w:rsidRPr="007F1A28" w:rsidRDefault="00E13D9B" w:rsidP="007F1A28">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lastRenderedPageBreak/>
        <w:t>Looduskaitseseaduse</w:t>
      </w:r>
      <w:r w:rsidR="0067255B" w:rsidRPr="008A3B0C">
        <w:rPr>
          <w:rFonts w:ascii="Times New Roman" w:hAnsi="Times New Roman" w:cs="Times New Roman"/>
          <w:sz w:val="24"/>
          <w:szCs w:val="24"/>
        </w:rPr>
        <w:t xml:space="preserve"> § 70</w:t>
      </w:r>
      <w:r w:rsidR="0067255B" w:rsidRPr="008A3B0C">
        <w:rPr>
          <w:rFonts w:ascii="Times New Roman" w:hAnsi="Times New Roman" w:cs="Times New Roman"/>
          <w:sz w:val="24"/>
          <w:szCs w:val="24"/>
          <w:vertAlign w:val="superscript"/>
        </w:rPr>
        <w:t>5</w:t>
      </w:r>
      <w:r w:rsidRPr="008A3B0C">
        <w:rPr>
          <w:rFonts w:ascii="Times New Roman" w:hAnsi="Times New Roman" w:cs="Times New Roman"/>
          <w:sz w:val="24"/>
          <w:szCs w:val="24"/>
        </w:rPr>
        <w:t xml:space="preserve"> </w:t>
      </w:r>
      <w:bookmarkStart w:id="36" w:name="_Hlk180085195"/>
      <w:r w:rsidR="007F1A28" w:rsidRPr="007F1A28">
        <w:rPr>
          <w:rFonts w:ascii="Times New Roman" w:hAnsi="Times New Roman" w:cs="Times New Roman"/>
          <w:sz w:val="24"/>
          <w:szCs w:val="24"/>
        </w:rPr>
        <w:t>tekst muudetakse ja sõnastatakse järgmiselt:</w:t>
      </w:r>
    </w:p>
    <w:p w14:paraId="65C5432C" w14:textId="77777777" w:rsidR="007F1A28" w:rsidRPr="007F1A28" w:rsidRDefault="007F1A28" w:rsidP="007F1A28">
      <w:pPr>
        <w:spacing w:after="0" w:line="240" w:lineRule="auto"/>
        <w:jc w:val="both"/>
        <w:rPr>
          <w:rFonts w:ascii="Times New Roman" w:hAnsi="Times New Roman" w:cs="Times New Roman"/>
          <w:sz w:val="24"/>
          <w:szCs w:val="24"/>
        </w:rPr>
      </w:pPr>
      <w:bookmarkStart w:id="37" w:name="_Hlk181366465"/>
      <w:r w:rsidRPr="007F1A28">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5BAEE31F" w14:textId="77777777" w:rsidR="007F1A28" w:rsidRPr="007F1A28" w:rsidRDefault="007F1A28" w:rsidP="007F1A28">
      <w:pPr>
        <w:spacing w:after="0" w:line="240" w:lineRule="auto"/>
        <w:jc w:val="both"/>
        <w:rPr>
          <w:rFonts w:ascii="Times New Roman" w:hAnsi="Times New Roman" w:cs="Times New Roman"/>
          <w:sz w:val="24"/>
          <w:szCs w:val="24"/>
        </w:rPr>
      </w:pPr>
    </w:p>
    <w:p w14:paraId="5F4C0AEE" w14:textId="77777777" w:rsidR="007F1A28" w:rsidRPr="007F1A28" w:rsidRDefault="007F1A28" w:rsidP="007F1A28">
      <w:pPr>
        <w:spacing w:after="0" w:line="240" w:lineRule="auto"/>
        <w:jc w:val="both"/>
        <w:rPr>
          <w:rFonts w:ascii="Times New Roman" w:hAnsi="Times New Roman" w:cs="Times New Roman"/>
          <w:sz w:val="24"/>
          <w:szCs w:val="24"/>
        </w:rPr>
      </w:pPr>
      <w:r w:rsidRPr="007F1A28">
        <w:rPr>
          <w:rFonts w:ascii="Times New Roman" w:hAnsi="Times New Roman" w:cs="Times New Roman"/>
          <w:sz w:val="24"/>
          <w:szCs w:val="24"/>
        </w:rPr>
        <w:t>(2) Keskkonnaameti erivahendid on käerauad.</w:t>
      </w:r>
    </w:p>
    <w:p w14:paraId="034C312B" w14:textId="77777777" w:rsidR="007F1A28" w:rsidRPr="007F1A28" w:rsidRDefault="007F1A28" w:rsidP="007F1A28">
      <w:pPr>
        <w:spacing w:after="0" w:line="240" w:lineRule="auto"/>
        <w:jc w:val="both"/>
        <w:rPr>
          <w:rFonts w:ascii="Times New Roman" w:hAnsi="Times New Roman" w:cs="Times New Roman"/>
          <w:sz w:val="24"/>
          <w:szCs w:val="24"/>
        </w:rPr>
      </w:pPr>
    </w:p>
    <w:p w14:paraId="2597BB13" w14:textId="6295A990" w:rsidR="0067255B" w:rsidRPr="008A3B0C" w:rsidRDefault="007F1A28" w:rsidP="007F1A28">
      <w:pPr>
        <w:spacing w:after="0" w:line="240" w:lineRule="auto"/>
        <w:jc w:val="both"/>
        <w:rPr>
          <w:rFonts w:ascii="Times New Roman" w:hAnsi="Times New Roman" w:cs="Times New Roman"/>
          <w:sz w:val="24"/>
          <w:szCs w:val="24"/>
        </w:rPr>
      </w:pPr>
      <w:r w:rsidRPr="007F1A28">
        <w:rPr>
          <w:rFonts w:ascii="Times New Roman" w:hAnsi="Times New Roman" w:cs="Times New Roman"/>
          <w:sz w:val="24"/>
          <w:szCs w:val="24"/>
        </w:rPr>
        <w:t>(3) Keskkonnaameti teenistusrelvad on gaasirelv ja külmrelv.“</w:t>
      </w:r>
      <w:r w:rsidR="00337719">
        <w:rPr>
          <w:rFonts w:ascii="Times New Roman" w:hAnsi="Times New Roman" w:cs="Times New Roman"/>
          <w:sz w:val="24"/>
          <w:szCs w:val="24"/>
        </w:rPr>
        <w:t>.</w:t>
      </w:r>
    </w:p>
    <w:p w14:paraId="17FD6A03" w14:textId="77777777" w:rsidR="008A3B0C" w:rsidRPr="00810FFB" w:rsidRDefault="008A3B0C" w:rsidP="00810FFB">
      <w:pPr>
        <w:spacing w:after="0" w:line="240" w:lineRule="auto"/>
        <w:jc w:val="both"/>
        <w:rPr>
          <w:rFonts w:ascii="Times New Roman" w:hAnsi="Times New Roman" w:cs="Times New Roman"/>
          <w:sz w:val="24"/>
          <w:szCs w:val="24"/>
        </w:rPr>
      </w:pPr>
    </w:p>
    <w:bookmarkEnd w:id="36"/>
    <w:bookmarkEnd w:id="37"/>
    <w:p w14:paraId="51463588" w14:textId="17D2B983" w:rsidR="0067255B" w:rsidRPr="008A3B0C" w:rsidRDefault="00B5728E" w:rsidP="00810FFB">
      <w:pPr>
        <w:spacing w:after="0" w:line="240" w:lineRule="auto"/>
        <w:jc w:val="both"/>
        <w:rPr>
          <w:rFonts w:ascii="Times New Roman" w:hAnsi="Times New Roman" w:cs="Times New Roman"/>
          <w:b/>
          <w:bCs/>
          <w:sz w:val="24"/>
          <w:szCs w:val="24"/>
        </w:rPr>
      </w:pPr>
      <w:r w:rsidRPr="008A3B0C">
        <w:rPr>
          <w:rFonts w:ascii="Times New Roman" w:hAnsi="Times New Roman" w:cs="Times New Roman"/>
          <w:b/>
          <w:bCs/>
          <w:sz w:val="24"/>
          <w:szCs w:val="24"/>
        </w:rPr>
        <w:t>§ 1</w:t>
      </w:r>
      <w:r w:rsidR="00777644">
        <w:rPr>
          <w:rFonts w:ascii="Times New Roman" w:hAnsi="Times New Roman" w:cs="Times New Roman"/>
          <w:b/>
          <w:bCs/>
          <w:sz w:val="24"/>
          <w:szCs w:val="24"/>
        </w:rPr>
        <w:t>9</w:t>
      </w:r>
      <w:r w:rsidRPr="008A3B0C">
        <w:rPr>
          <w:rFonts w:ascii="Times New Roman" w:hAnsi="Times New Roman" w:cs="Times New Roman"/>
          <w:b/>
          <w:bCs/>
          <w:sz w:val="24"/>
          <w:szCs w:val="24"/>
        </w:rPr>
        <w:t xml:space="preserve">. </w:t>
      </w:r>
      <w:r w:rsidR="0067255B" w:rsidRPr="008A3B0C">
        <w:rPr>
          <w:rFonts w:ascii="Times New Roman" w:hAnsi="Times New Roman" w:cs="Times New Roman"/>
          <w:b/>
          <w:bCs/>
          <w:sz w:val="24"/>
          <w:szCs w:val="24"/>
        </w:rPr>
        <w:t>Loomakaitseseadus</w:t>
      </w:r>
      <w:r w:rsidR="006F031C">
        <w:rPr>
          <w:rFonts w:ascii="Times New Roman" w:hAnsi="Times New Roman" w:cs="Times New Roman"/>
          <w:b/>
          <w:bCs/>
          <w:sz w:val="24"/>
          <w:szCs w:val="24"/>
        </w:rPr>
        <w:t>e muutmine</w:t>
      </w:r>
    </w:p>
    <w:p w14:paraId="2D49329C" w14:textId="77777777" w:rsidR="008A3B0C" w:rsidRDefault="008A3B0C" w:rsidP="00810FFB">
      <w:pPr>
        <w:spacing w:after="0" w:line="240" w:lineRule="auto"/>
        <w:jc w:val="both"/>
        <w:rPr>
          <w:rFonts w:ascii="Times New Roman" w:hAnsi="Times New Roman" w:cs="Times New Roman"/>
          <w:sz w:val="24"/>
          <w:szCs w:val="24"/>
        </w:rPr>
      </w:pPr>
    </w:p>
    <w:p w14:paraId="65D7687B" w14:textId="6A7473DC" w:rsidR="00FD21A7" w:rsidRPr="008A3B0C" w:rsidRDefault="00FD21A7"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Loomakaitseseaduse</w:t>
      </w:r>
      <w:r w:rsidR="0067255B" w:rsidRPr="008A3B0C">
        <w:rPr>
          <w:rFonts w:ascii="Times New Roman" w:hAnsi="Times New Roman" w:cs="Times New Roman"/>
          <w:sz w:val="24"/>
          <w:szCs w:val="24"/>
        </w:rPr>
        <w:t xml:space="preserve"> §</w:t>
      </w:r>
      <w:r w:rsidR="003864D5" w:rsidRPr="008A3B0C">
        <w:rPr>
          <w:rFonts w:ascii="Times New Roman" w:hAnsi="Times New Roman" w:cs="Times New Roman"/>
          <w:sz w:val="24"/>
          <w:szCs w:val="24"/>
        </w:rPr>
        <w:t>-s</w:t>
      </w:r>
      <w:r w:rsidR="0067255B" w:rsidRPr="008A3B0C">
        <w:rPr>
          <w:rFonts w:ascii="Times New Roman" w:hAnsi="Times New Roman" w:cs="Times New Roman"/>
          <w:sz w:val="24"/>
          <w:szCs w:val="24"/>
        </w:rPr>
        <w:t xml:space="preserve"> 60</w:t>
      </w:r>
      <w:r w:rsidR="0067255B" w:rsidRPr="008A3B0C">
        <w:rPr>
          <w:rFonts w:ascii="Times New Roman" w:hAnsi="Times New Roman" w:cs="Times New Roman"/>
          <w:sz w:val="24"/>
          <w:szCs w:val="24"/>
          <w:vertAlign w:val="superscript"/>
        </w:rPr>
        <w:t>2</w:t>
      </w:r>
      <w:r w:rsidRPr="008A3B0C">
        <w:rPr>
          <w:rFonts w:ascii="Times New Roman" w:hAnsi="Times New Roman" w:cs="Times New Roman"/>
          <w:sz w:val="24"/>
          <w:szCs w:val="24"/>
          <w:vertAlign w:val="superscript"/>
        </w:rPr>
        <w:t xml:space="preserve"> </w:t>
      </w:r>
      <w:r w:rsidR="00C47C93">
        <w:rPr>
          <w:rFonts w:ascii="Times New Roman" w:hAnsi="Times New Roman" w:cs="Times New Roman"/>
          <w:sz w:val="24"/>
          <w:szCs w:val="24"/>
          <w:vertAlign w:val="superscript"/>
        </w:rPr>
        <w:t xml:space="preserve"> </w:t>
      </w:r>
      <w:r w:rsidR="00C47C93">
        <w:rPr>
          <w:rFonts w:ascii="Times New Roman" w:hAnsi="Times New Roman" w:cs="Times New Roman"/>
          <w:sz w:val="24"/>
          <w:szCs w:val="24"/>
        </w:rPr>
        <w:t>tekst muudetakse ja sõnastatakse järgmiselt:</w:t>
      </w:r>
    </w:p>
    <w:p w14:paraId="05F7C791" w14:textId="77777777" w:rsidR="00C47C93" w:rsidRPr="00C47C93" w:rsidRDefault="00C47C93" w:rsidP="00C47C93">
      <w:pPr>
        <w:spacing w:after="0" w:line="240" w:lineRule="auto"/>
        <w:jc w:val="both"/>
        <w:rPr>
          <w:rFonts w:ascii="Times New Roman" w:hAnsi="Times New Roman" w:cs="Times New Roman"/>
          <w:sz w:val="24"/>
          <w:szCs w:val="24"/>
        </w:rPr>
      </w:pPr>
      <w:r w:rsidRPr="00C47C93">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0DAFC8BD" w14:textId="77777777" w:rsidR="00C47C93" w:rsidRPr="00C47C93" w:rsidRDefault="00C47C93" w:rsidP="00C47C93">
      <w:pPr>
        <w:spacing w:after="0" w:line="240" w:lineRule="auto"/>
        <w:jc w:val="both"/>
        <w:rPr>
          <w:rFonts w:ascii="Times New Roman" w:hAnsi="Times New Roman" w:cs="Times New Roman"/>
          <w:sz w:val="24"/>
          <w:szCs w:val="24"/>
        </w:rPr>
      </w:pPr>
    </w:p>
    <w:p w14:paraId="2BB4C3F1" w14:textId="77777777" w:rsidR="00C47C93" w:rsidRPr="00C47C93" w:rsidRDefault="00C47C93" w:rsidP="00C47C93">
      <w:pPr>
        <w:spacing w:after="0" w:line="240" w:lineRule="auto"/>
        <w:jc w:val="both"/>
        <w:rPr>
          <w:rFonts w:ascii="Times New Roman" w:hAnsi="Times New Roman" w:cs="Times New Roman"/>
          <w:sz w:val="24"/>
          <w:szCs w:val="24"/>
        </w:rPr>
      </w:pPr>
      <w:r w:rsidRPr="00C47C93">
        <w:rPr>
          <w:rFonts w:ascii="Times New Roman" w:hAnsi="Times New Roman" w:cs="Times New Roman"/>
          <w:sz w:val="24"/>
          <w:szCs w:val="24"/>
        </w:rPr>
        <w:t>(2) Keskkonnaameti erivahendid on käerauad.</w:t>
      </w:r>
    </w:p>
    <w:p w14:paraId="50CDC0C1" w14:textId="77777777" w:rsidR="00C47C93" w:rsidRPr="00C47C93" w:rsidRDefault="00C47C93" w:rsidP="00C47C93">
      <w:pPr>
        <w:spacing w:after="0" w:line="240" w:lineRule="auto"/>
        <w:jc w:val="both"/>
        <w:rPr>
          <w:rFonts w:ascii="Times New Roman" w:hAnsi="Times New Roman" w:cs="Times New Roman"/>
          <w:sz w:val="24"/>
          <w:szCs w:val="24"/>
        </w:rPr>
      </w:pPr>
    </w:p>
    <w:p w14:paraId="00687B8B" w14:textId="77777777" w:rsidR="00C47C93" w:rsidRPr="00C47C93" w:rsidRDefault="00C47C93" w:rsidP="00C47C93">
      <w:pPr>
        <w:spacing w:after="0" w:line="240" w:lineRule="auto"/>
        <w:jc w:val="both"/>
        <w:rPr>
          <w:rFonts w:ascii="Times New Roman" w:hAnsi="Times New Roman" w:cs="Times New Roman"/>
          <w:sz w:val="24"/>
          <w:szCs w:val="24"/>
        </w:rPr>
      </w:pPr>
      <w:r w:rsidRPr="00C47C93">
        <w:rPr>
          <w:rFonts w:ascii="Times New Roman" w:hAnsi="Times New Roman" w:cs="Times New Roman"/>
          <w:sz w:val="24"/>
          <w:szCs w:val="24"/>
        </w:rPr>
        <w:t>(3) Keskkonnaameti teenistusrelvad on gaasirelv ja külmrelv.“.</w:t>
      </w:r>
    </w:p>
    <w:p w14:paraId="4A4F5E81" w14:textId="77777777" w:rsidR="008A3B0C" w:rsidRPr="00810FFB" w:rsidRDefault="008A3B0C" w:rsidP="00810FFB">
      <w:pPr>
        <w:spacing w:after="0" w:line="240" w:lineRule="auto"/>
        <w:jc w:val="both"/>
        <w:rPr>
          <w:rFonts w:ascii="Times New Roman" w:hAnsi="Times New Roman" w:cs="Times New Roman"/>
          <w:sz w:val="24"/>
          <w:szCs w:val="24"/>
        </w:rPr>
      </w:pPr>
    </w:p>
    <w:p w14:paraId="35A7B0DD" w14:textId="1454333C" w:rsidR="0067255B" w:rsidRPr="008A3B0C" w:rsidRDefault="3656FF48" w:rsidP="00810FFB">
      <w:pPr>
        <w:spacing w:after="0" w:line="240" w:lineRule="auto"/>
        <w:jc w:val="both"/>
        <w:rPr>
          <w:rFonts w:ascii="Times New Roman" w:hAnsi="Times New Roman" w:cs="Times New Roman"/>
          <w:b/>
          <w:bCs/>
          <w:sz w:val="24"/>
          <w:szCs w:val="24"/>
        </w:rPr>
      </w:pPr>
      <w:commentRangeStart w:id="38"/>
      <w:r w:rsidRPr="4FEEABD4">
        <w:rPr>
          <w:rFonts w:ascii="Times New Roman" w:hAnsi="Times New Roman" w:cs="Times New Roman"/>
          <w:b/>
          <w:bCs/>
          <w:sz w:val="24"/>
          <w:szCs w:val="24"/>
        </w:rPr>
        <w:t xml:space="preserve">§ </w:t>
      </w:r>
      <w:r w:rsidR="527DE2CC" w:rsidRPr="4FEEABD4">
        <w:rPr>
          <w:rFonts w:ascii="Times New Roman" w:hAnsi="Times New Roman" w:cs="Times New Roman"/>
          <w:b/>
          <w:bCs/>
          <w:sz w:val="24"/>
          <w:szCs w:val="24"/>
        </w:rPr>
        <w:t>20</w:t>
      </w:r>
      <w:r w:rsidRPr="4FEEABD4">
        <w:rPr>
          <w:rFonts w:ascii="Times New Roman" w:hAnsi="Times New Roman" w:cs="Times New Roman"/>
          <w:b/>
          <w:bCs/>
          <w:sz w:val="24"/>
          <w:szCs w:val="24"/>
        </w:rPr>
        <w:t xml:space="preserve">. </w:t>
      </w:r>
      <w:r w:rsidR="4AD480A6" w:rsidRPr="4FEEABD4">
        <w:rPr>
          <w:rFonts w:ascii="Times New Roman" w:hAnsi="Times New Roman" w:cs="Times New Roman"/>
          <w:b/>
          <w:bCs/>
          <w:sz w:val="24"/>
          <w:szCs w:val="24"/>
        </w:rPr>
        <w:t>Maapõueseadus</w:t>
      </w:r>
      <w:r w:rsidR="22D75E67" w:rsidRPr="4FEEABD4">
        <w:rPr>
          <w:rFonts w:ascii="Times New Roman" w:hAnsi="Times New Roman" w:cs="Times New Roman"/>
          <w:b/>
          <w:bCs/>
          <w:sz w:val="24"/>
          <w:szCs w:val="24"/>
        </w:rPr>
        <w:t>e muutmine</w:t>
      </w:r>
      <w:commentRangeEnd w:id="38"/>
      <w:r w:rsidR="00B5728E">
        <w:commentReference w:id="38"/>
      </w:r>
    </w:p>
    <w:p w14:paraId="76F26E08" w14:textId="77777777" w:rsidR="008A3B0C" w:rsidRDefault="008A3B0C" w:rsidP="00810FFB">
      <w:pPr>
        <w:spacing w:after="0" w:line="240" w:lineRule="auto"/>
        <w:jc w:val="both"/>
        <w:rPr>
          <w:rFonts w:ascii="Times New Roman" w:hAnsi="Times New Roman" w:cs="Times New Roman"/>
          <w:sz w:val="24"/>
          <w:szCs w:val="24"/>
        </w:rPr>
      </w:pPr>
    </w:p>
    <w:p w14:paraId="10B422EC" w14:textId="7302BB8C" w:rsidR="00FB4AAB" w:rsidRPr="00FB4AAB" w:rsidRDefault="0067255B" w:rsidP="00FB4AA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Maa</w:t>
      </w:r>
      <w:r w:rsidR="00BF7F8E" w:rsidRPr="008A3B0C">
        <w:rPr>
          <w:rFonts w:ascii="Times New Roman" w:hAnsi="Times New Roman" w:cs="Times New Roman"/>
          <w:sz w:val="24"/>
          <w:szCs w:val="24"/>
        </w:rPr>
        <w:t>põueseaduse</w:t>
      </w:r>
      <w:r w:rsidRPr="008A3B0C">
        <w:rPr>
          <w:rFonts w:ascii="Times New Roman" w:hAnsi="Times New Roman" w:cs="Times New Roman"/>
          <w:sz w:val="24"/>
          <w:szCs w:val="24"/>
        </w:rPr>
        <w:t xml:space="preserve"> § 110</w:t>
      </w:r>
      <w:r w:rsidR="00FB4AAB" w:rsidRPr="00FB4AAB">
        <w:t xml:space="preserve"> </w:t>
      </w:r>
      <w:bookmarkStart w:id="39" w:name="_Hlk180085628"/>
      <w:bookmarkStart w:id="40" w:name="_Hlk180085723"/>
      <w:r w:rsidR="00FB4AAB" w:rsidRPr="00FB4AAB">
        <w:rPr>
          <w:rFonts w:ascii="Times New Roman" w:hAnsi="Times New Roman" w:cs="Times New Roman"/>
          <w:sz w:val="24"/>
          <w:szCs w:val="24"/>
        </w:rPr>
        <w:t>tekst muudetakse ja sõnastatakse järgmiselt:</w:t>
      </w:r>
    </w:p>
    <w:p w14:paraId="69AC7852" w14:textId="77777777" w:rsidR="00FB4AAB" w:rsidRPr="00FB4AAB" w:rsidRDefault="00FB4AAB" w:rsidP="00FB4AAB">
      <w:pPr>
        <w:spacing w:after="0" w:line="240" w:lineRule="auto"/>
        <w:jc w:val="both"/>
        <w:rPr>
          <w:rFonts w:ascii="Times New Roman" w:hAnsi="Times New Roman" w:cs="Times New Roman"/>
          <w:sz w:val="24"/>
          <w:szCs w:val="24"/>
        </w:rPr>
      </w:pPr>
      <w:r w:rsidRPr="00FB4AAB">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1890D1A9" w14:textId="77777777" w:rsidR="00FB4AAB" w:rsidRPr="00FB4AAB" w:rsidRDefault="00FB4AAB" w:rsidP="00FB4AAB">
      <w:pPr>
        <w:spacing w:after="0" w:line="240" w:lineRule="auto"/>
        <w:jc w:val="both"/>
        <w:rPr>
          <w:rFonts w:ascii="Times New Roman" w:hAnsi="Times New Roman" w:cs="Times New Roman"/>
          <w:sz w:val="24"/>
          <w:szCs w:val="24"/>
        </w:rPr>
      </w:pPr>
    </w:p>
    <w:p w14:paraId="06C7FB24" w14:textId="77777777" w:rsidR="00FB4AAB" w:rsidRPr="00FB4AAB" w:rsidRDefault="00FB4AAB" w:rsidP="00FB4AAB">
      <w:pPr>
        <w:spacing w:after="0" w:line="240" w:lineRule="auto"/>
        <w:jc w:val="both"/>
        <w:rPr>
          <w:rFonts w:ascii="Times New Roman" w:hAnsi="Times New Roman" w:cs="Times New Roman"/>
          <w:sz w:val="24"/>
          <w:szCs w:val="24"/>
        </w:rPr>
      </w:pPr>
      <w:r w:rsidRPr="00FB4AAB">
        <w:rPr>
          <w:rFonts w:ascii="Times New Roman" w:hAnsi="Times New Roman" w:cs="Times New Roman"/>
          <w:sz w:val="24"/>
          <w:szCs w:val="24"/>
        </w:rPr>
        <w:t>(2) Keskkonnaameti erivahendid on käerauad.</w:t>
      </w:r>
    </w:p>
    <w:p w14:paraId="40FA5724" w14:textId="77777777" w:rsidR="00FB4AAB" w:rsidRPr="00FB4AAB" w:rsidRDefault="00FB4AAB" w:rsidP="00FB4AAB">
      <w:pPr>
        <w:spacing w:after="0" w:line="240" w:lineRule="auto"/>
        <w:jc w:val="both"/>
        <w:rPr>
          <w:rFonts w:ascii="Times New Roman" w:hAnsi="Times New Roman" w:cs="Times New Roman"/>
          <w:sz w:val="24"/>
          <w:szCs w:val="24"/>
        </w:rPr>
      </w:pPr>
    </w:p>
    <w:p w14:paraId="33CD5740" w14:textId="43733EF8" w:rsidR="0067255B" w:rsidRPr="008A3B0C" w:rsidRDefault="00FB4AAB" w:rsidP="00810FFB">
      <w:pPr>
        <w:spacing w:after="0" w:line="240" w:lineRule="auto"/>
        <w:jc w:val="both"/>
        <w:rPr>
          <w:rFonts w:ascii="Times New Roman" w:hAnsi="Times New Roman" w:cs="Times New Roman"/>
          <w:b/>
          <w:bCs/>
          <w:sz w:val="24"/>
          <w:szCs w:val="24"/>
        </w:rPr>
      </w:pPr>
      <w:r w:rsidRPr="00FB4AAB">
        <w:rPr>
          <w:rFonts w:ascii="Times New Roman" w:hAnsi="Times New Roman" w:cs="Times New Roman"/>
          <w:sz w:val="24"/>
          <w:szCs w:val="24"/>
        </w:rPr>
        <w:t>(3) Keskkonnaameti teenistusrelvad on gaasirelv ja külmrelv.“</w:t>
      </w:r>
      <w:r w:rsidR="00337719">
        <w:rPr>
          <w:rFonts w:ascii="Times New Roman" w:hAnsi="Times New Roman" w:cs="Times New Roman"/>
          <w:sz w:val="24"/>
          <w:szCs w:val="24"/>
        </w:rPr>
        <w:t>.</w:t>
      </w:r>
      <w:bookmarkEnd w:id="39"/>
    </w:p>
    <w:bookmarkEnd w:id="40"/>
    <w:p w14:paraId="25FB3C1F" w14:textId="77777777" w:rsidR="008A3B0C" w:rsidRPr="00810FFB" w:rsidRDefault="008A3B0C" w:rsidP="00810FFB">
      <w:pPr>
        <w:spacing w:after="0" w:line="240" w:lineRule="auto"/>
        <w:jc w:val="both"/>
        <w:rPr>
          <w:rFonts w:ascii="Times New Roman" w:hAnsi="Times New Roman" w:cs="Times New Roman"/>
          <w:sz w:val="24"/>
          <w:szCs w:val="24"/>
        </w:rPr>
      </w:pPr>
    </w:p>
    <w:p w14:paraId="679911B5" w14:textId="7D3E357F" w:rsidR="0067255B" w:rsidRPr="008A3B0C" w:rsidRDefault="00B5728E" w:rsidP="00810FFB">
      <w:pPr>
        <w:spacing w:after="0" w:line="240" w:lineRule="auto"/>
        <w:jc w:val="both"/>
        <w:rPr>
          <w:rFonts w:ascii="Times New Roman" w:hAnsi="Times New Roman" w:cs="Times New Roman"/>
          <w:b/>
          <w:bCs/>
          <w:sz w:val="24"/>
          <w:szCs w:val="24"/>
        </w:rPr>
      </w:pPr>
      <w:commentRangeStart w:id="41"/>
      <w:r w:rsidRPr="721D311A">
        <w:rPr>
          <w:rFonts w:ascii="Times New Roman" w:hAnsi="Times New Roman" w:cs="Times New Roman"/>
          <w:b/>
          <w:bCs/>
          <w:sz w:val="24"/>
          <w:szCs w:val="24"/>
        </w:rPr>
        <w:t xml:space="preserve">§ </w:t>
      </w:r>
      <w:r w:rsidR="00087F2D" w:rsidRPr="721D311A">
        <w:rPr>
          <w:rFonts w:ascii="Times New Roman" w:hAnsi="Times New Roman" w:cs="Times New Roman"/>
          <w:b/>
          <w:bCs/>
          <w:sz w:val="24"/>
          <w:szCs w:val="24"/>
        </w:rPr>
        <w:t>2</w:t>
      </w:r>
      <w:r w:rsidR="00777644" w:rsidRPr="721D311A">
        <w:rPr>
          <w:rFonts w:ascii="Times New Roman" w:hAnsi="Times New Roman" w:cs="Times New Roman"/>
          <w:b/>
          <w:bCs/>
          <w:sz w:val="24"/>
          <w:szCs w:val="24"/>
        </w:rPr>
        <w:t>1</w:t>
      </w:r>
      <w:r w:rsidRPr="721D311A">
        <w:rPr>
          <w:rFonts w:ascii="Times New Roman" w:hAnsi="Times New Roman" w:cs="Times New Roman"/>
          <w:b/>
          <w:bCs/>
          <w:sz w:val="24"/>
          <w:szCs w:val="24"/>
        </w:rPr>
        <w:t xml:space="preserve">. </w:t>
      </w:r>
      <w:r w:rsidR="0067255B" w:rsidRPr="721D311A">
        <w:rPr>
          <w:rFonts w:ascii="Times New Roman" w:hAnsi="Times New Roman" w:cs="Times New Roman"/>
          <w:b/>
          <w:bCs/>
          <w:sz w:val="24"/>
          <w:szCs w:val="24"/>
        </w:rPr>
        <w:t>Metsaseadus</w:t>
      </w:r>
      <w:r w:rsidR="006F031C" w:rsidRPr="721D311A">
        <w:rPr>
          <w:rFonts w:ascii="Times New Roman" w:hAnsi="Times New Roman" w:cs="Times New Roman"/>
          <w:b/>
          <w:bCs/>
          <w:sz w:val="24"/>
          <w:szCs w:val="24"/>
        </w:rPr>
        <w:t>e muutmine</w:t>
      </w:r>
    </w:p>
    <w:p w14:paraId="53CAE542" w14:textId="77777777" w:rsidR="008A3B0C" w:rsidRDefault="008A3B0C" w:rsidP="00810FFB">
      <w:pPr>
        <w:spacing w:after="0" w:line="240" w:lineRule="auto"/>
        <w:jc w:val="both"/>
        <w:rPr>
          <w:rFonts w:ascii="Times New Roman" w:hAnsi="Times New Roman" w:cs="Times New Roman"/>
          <w:sz w:val="24"/>
          <w:szCs w:val="24"/>
        </w:rPr>
      </w:pPr>
    </w:p>
    <w:p w14:paraId="329D6BA0" w14:textId="108DB4A3" w:rsidR="00CB2DE2" w:rsidRDefault="005A4B37" w:rsidP="00810FFB">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Metsaseaduse § 65</w:t>
      </w:r>
      <w:r w:rsidRPr="008A3B0C">
        <w:rPr>
          <w:rFonts w:ascii="Times New Roman" w:hAnsi="Times New Roman" w:cs="Times New Roman"/>
          <w:sz w:val="24"/>
          <w:szCs w:val="24"/>
          <w:vertAlign w:val="superscript"/>
        </w:rPr>
        <w:t>4</w:t>
      </w:r>
      <w:r w:rsidRPr="008A3B0C">
        <w:rPr>
          <w:rFonts w:ascii="Times New Roman" w:hAnsi="Times New Roman" w:cs="Times New Roman"/>
          <w:sz w:val="24"/>
          <w:szCs w:val="24"/>
        </w:rPr>
        <w:t xml:space="preserve"> </w:t>
      </w:r>
      <w:r w:rsidR="00CB2DE2">
        <w:rPr>
          <w:rFonts w:ascii="Times New Roman" w:hAnsi="Times New Roman" w:cs="Times New Roman"/>
          <w:sz w:val="24"/>
          <w:szCs w:val="24"/>
        </w:rPr>
        <w:t>lõige 3 muudetakse ja sõnastatakse järgmiselt:</w:t>
      </w:r>
    </w:p>
    <w:p w14:paraId="41640F07" w14:textId="77777777" w:rsidR="006F031C" w:rsidRDefault="00CB2DE2" w:rsidP="00810F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CB2DE2">
        <w:rPr>
          <w:rFonts w:ascii="Times New Roman" w:hAnsi="Times New Roman" w:cs="Times New Roman"/>
          <w:sz w:val="24"/>
          <w:szCs w:val="24"/>
        </w:rPr>
        <w:t xml:space="preserve">Keskkonnaameti teenistusrelvad on </w:t>
      </w:r>
      <w:r>
        <w:rPr>
          <w:rFonts w:ascii="Times New Roman" w:hAnsi="Times New Roman" w:cs="Times New Roman"/>
          <w:sz w:val="24"/>
          <w:szCs w:val="24"/>
        </w:rPr>
        <w:t xml:space="preserve">tulirelv, </w:t>
      </w:r>
      <w:r w:rsidRPr="00CB2DE2">
        <w:rPr>
          <w:rFonts w:ascii="Times New Roman" w:hAnsi="Times New Roman" w:cs="Times New Roman"/>
          <w:sz w:val="24"/>
          <w:szCs w:val="24"/>
        </w:rPr>
        <w:t>gaasirelv ja külmrelv.</w:t>
      </w:r>
      <w:r>
        <w:rPr>
          <w:rFonts w:ascii="Times New Roman" w:hAnsi="Times New Roman" w:cs="Times New Roman"/>
          <w:sz w:val="24"/>
          <w:szCs w:val="24"/>
        </w:rPr>
        <w:t>“.</w:t>
      </w:r>
    </w:p>
    <w:p w14:paraId="17BE4F0C" w14:textId="77777777" w:rsidR="006F031C" w:rsidRDefault="006F031C" w:rsidP="00810FFB">
      <w:pPr>
        <w:spacing w:after="0" w:line="240" w:lineRule="auto"/>
        <w:jc w:val="both"/>
        <w:rPr>
          <w:rFonts w:ascii="Times New Roman" w:hAnsi="Times New Roman" w:cs="Times New Roman"/>
          <w:sz w:val="24"/>
          <w:szCs w:val="24"/>
        </w:rPr>
      </w:pPr>
    </w:p>
    <w:p w14:paraId="55DEEE96" w14:textId="56974BE3" w:rsidR="00A456C8" w:rsidRPr="006F031C" w:rsidRDefault="00A456C8" w:rsidP="00A456C8">
      <w:pPr>
        <w:spacing w:after="0" w:line="240" w:lineRule="auto"/>
        <w:jc w:val="both"/>
        <w:rPr>
          <w:rFonts w:ascii="Times New Roman" w:hAnsi="Times New Roman" w:cs="Times New Roman"/>
          <w:b/>
          <w:bCs/>
          <w:sz w:val="24"/>
          <w:szCs w:val="24"/>
        </w:rPr>
      </w:pPr>
      <w:r w:rsidRPr="006F031C">
        <w:rPr>
          <w:rFonts w:ascii="Times New Roman" w:hAnsi="Times New Roman" w:cs="Times New Roman"/>
          <w:b/>
          <w:bCs/>
          <w:sz w:val="24"/>
          <w:szCs w:val="24"/>
        </w:rPr>
        <w:t xml:space="preserve">§ </w:t>
      </w:r>
      <w:r w:rsidR="00583057">
        <w:rPr>
          <w:rFonts w:ascii="Times New Roman" w:hAnsi="Times New Roman" w:cs="Times New Roman"/>
          <w:b/>
          <w:bCs/>
          <w:sz w:val="24"/>
          <w:szCs w:val="24"/>
        </w:rPr>
        <w:t>2</w:t>
      </w:r>
      <w:r w:rsidR="00777644">
        <w:rPr>
          <w:rFonts w:ascii="Times New Roman" w:hAnsi="Times New Roman" w:cs="Times New Roman"/>
          <w:b/>
          <w:bCs/>
          <w:sz w:val="24"/>
          <w:szCs w:val="24"/>
        </w:rPr>
        <w:t>2</w:t>
      </w:r>
      <w:r w:rsidRPr="006F031C">
        <w:rPr>
          <w:rFonts w:ascii="Times New Roman" w:hAnsi="Times New Roman" w:cs="Times New Roman"/>
          <w:b/>
          <w:bCs/>
          <w:sz w:val="24"/>
          <w:szCs w:val="24"/>
        </w:rPr>
        <w:t>. Meresõiduohutuse seaduse muutmine</w:t>
      </w:r>
    </w:p>
    <w:p w14:paraId="6473D3FF" w14:textId="77777777" w:rsidR="00A456C8" w:rsidRDefault="00A456C8" w:rsidP="00A456C8">
      <w:pPr>
        <w:spacing w:after="0" w:line="240" w:lineRule="auto"/>
        <w:jc w:val="both"/>
        <w:rPr>
          <w:rFonts w:ascii="Times New Roman" w:hAnsi="Times New Roman" w:cs="Times New Roman"/>
          <w:sz w:val="24"/>
          <w:szCs w:val="24"/>
        </w:rPr>
      </w:pPr>
    </w:p>
    <w:p w14:paraId="4A98CB55" w14:textId="1FE71AD7" w:rsidR="00A456C8" w:rsidRDefault="4EAB797E" w:rsidP="00115A7C">
      <w:pPr>
        <w:spacing w:after="0" w:line="240" w:lineRule="auto"/>
        <w:rPr>
          <w:rFonts w:ascii="Times New Roman" w:hAnsi="Times New Roman" w:cs="Times New Roman"/>
          <w:sz w:val="24"/>
          <w:szCs w:val="24"/>
        </w:rPr>
      </w:pPr>
      <w:bookmarkStart w:id="42" w:name="_Hlk181695611"/>
      <w:commentRangeStart w:id="43"/>
      <w:r>
        <w:rPr>
          <w:rFonts w:ascii="Times New Roman" w:hAnsi="Times New Roman" w:cs="Times New Roman"/>
          <w:sz w:val="24"/>
          <w:szCs w:val="24"/>
        </w:rPr>
        <w:t>Meresõiduohutuse seaduse § 77</w:t>
      </w:r>
      <w:r w:rsidRPr="00784DB8">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lõi</w:t>
      </w:r>
      <w:r w:rsidR="1FB51824">
        <w:rPr>
          <w:rFonts w:ascii="Times New Roman" w:hAnsi="Times New Roman" w:cs="Times New Roman"/>
          <w:sz w:val="24"/>
          <w:szCs w:val="24"/>
        </w:rPr>
        <w:t>get</w:t>
      </w:r>
      <w:r>
        <w:rPr>
          <w:rFonts w:ascii="Times New Roman" w:hAnsi="Times New Roman" w:cs="Times New Roman"/>
          <w:sz w:val="24"/>
          <w:szCs w:val="24"/>
        </w:rPr>
        <w:t>ega 5</w:t>
      </w:r>
      <w:r w:rsidR="4F2762E0">
        <w:rPr>
          <w:rFonts w:ascii="Times New Roman" w:eastAsia="Times New Roman" w:hAnsi="Times New Roman" w:cs="Times New Roman"/>
          <w:kern w:val="0"/>
          <w:sz w:val="24"/>
          <w:szCs w:val="24"/>
          <w14:ligatures w14:val="none"/>
        </w:rPr>
        <w:t>–</w:t>
      </w:r>
      <w:bookmarkEnd w:id="42"/>
      <w:r w:rsidR="4F2762E0">
        <w:rPr>
          <w:rFonts w:ascii="Times New Roman" w:hAnsi="Times New Roman" w:cs="Times New Roman"/>
          <w:sz w:val="24"/>
          <w:szCs w:val="24"/>
        </w:rPr>
        <w:t>7</w:t>
      </w:r>
      <w:r w:rsidR="1FB51824">
        <w:rPr>
          <w:rFonts w:ascii="Times New Roman" w:hAnsi="Times New Roman" w:cs="Times New Roman"/>
          <w:sz w:val="24"/>
          <w:szCs w:val="24"/>
        </w:rPr>
        <w:t xml:space="preserve"> </w:t>
      </w:r>
      <w:r>
        <w:rPr>
          <w:rFonts w:ascii="Times New Roman" w:hAnsi="Times New Roman" w:cs="Times New Roman"/>
          <w:sz w:val="24"/>
          <w:szCs w:val="24"/>
        </w:rPr>
        <w:t>järgmises sõnastuses:</w:t>
      </w:r>
    </w:p>
    <w:p w14:paraId="5971E4FA" w14:textId="3A9CD1A9" w:rsidR="00900B68" w:rsidRDefault="00A456C8" w:rsidP="00115A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bookmarkStart w:id="44" w:name="_Hlk181695678"/>
      <w:r w:rsidRPr="00784DB8">
        <w:rPr>
          <w:rFonts w:ascii="Times New Roman" w:hAnsi="Times New Roman" w:cs="Times New Roman"/>
          <w:sz w:val="24"/>
          <w:szCs w:val="24"/>
        </w:rPr>
        <w:t>K</w:t>
      </w:r>
      <w:r>
        <w:rPr>
          <w:rFonts w:ascii="Times New Roman" w:hAnsi="Times New Roman" w:cs="Times New Roman"/>
          <w:sz w:val="24"/>
          <w:szCs w:val="24"/>
        </w:rPr>
        <w:t xml:space="preserve">eskkonnaamet </w:t>
      </w:r>
      <w:r w:rsidRPr="00784DB8">
        <w:rPr>
          <w:rFonts w:ascii="Times New Roman" w:hAnsi="Times New Roman" w:cs="Times New Roman"/>
          <w:sz w:val="24"/>
          <w:szCs w:val="24"/>
        </w:rPr>
        <w:t xml:space="preserve">võib riikliku järelevalve teostamisel </w:t>
      </w:r>
      <w:r w:rsidR="00900B68">
        <w:rPr>
          <w:rFonts w:ascii="Times New Roman" w:hAnsi="Times New Roman" w:cs="Times New Roman"/>
          <w:sz w:val="24"/>
          <w:szCs w:val="24"/>
        </w:rPr>
        <w:t>k</w:t>
      </w:r>
      <w:r w:rsidR="0054096F">
        <w:rPr>
          <w:rFonts w:ascii="Times New Roman" w:hAnsi="Times New Roman" w:cs="Times New Roman"/>
          <w:sz w:val="24"/>
          <w:szCs w:val="24"/>
        </w:rPr>
        <w:t>ohaldada</w:t>
      </w:r>
      <w:r w:rsidRPr="00784DB8">
        <w:rPr>
          <w:rFonts w:ascii="Times New Roman" w:hAnsi="Times New Roman" w:cs="Times New Roman"/>
          <w:sz w:val="24"/>
          <w:szCs w:val="24"/>
        </w:rPr>
        <w:t xml:space="preserve"> va</w:t>
      </w:r>
      <w:r w:rsidR="0054096F">
        <w:rPr>
          <w:rFonts w:ascii="Times New Roman" w:hAnsi="Times New Roman" w:cs="Times New Roman"/>
          <w:sz w:val="24"/>
          <w:szCs w:val="24"/>
        </w:rPr>
        <w:t>h</w:t>
      </w:r>
      <w:r w:rsidRPr="00784DB8">
        <w:rPr>
          <w:rFonts w:ascii="Times New Roman" w:hAnsi="Times New Roman" w:cs="Times New Roman"/>
          <w:sz w:val="24"/>
          <w:szCs w:val="24"/>
        </w:rPr>
        <w:t xml:space="preserve">etut sundi </w:t>
      </w:r>
      <w:r w:rsidR="0054096F">
        <w:rPr>
          <w:rFonts w:ascii="Times New Roman" w:hAnsi="Times New Roman" w:cs="Times New Roman"/>
          <w:sz w:val="24"/>
          <w:szCs w:val="24"/>
        </w:rPr>
        <w:t xml:space="preserve">ja kasutada füüsilist jõudu, </w:t>
      </w:r>
      <w:r w:rsidR="00900B68">
        <w:rPr>
          <w:rFonts w:ascii="Times New Roman" w:hAnsi="Times New Roman" w:cs="Times New Roman"/>
          <w:sz w:val="24"/>
          <w:szCs w:val="24"/>
        </w:rPr>
        <w:t xml:space="preserve">erivahendeid </w:t>
      </w:r>
      <w:r w:rsidR="0054096F">
        <w:rPr>
          <w:rFonts w:ascii="Times New Roman" w:hAnsi="Times New Roman" w:cs="Times New Roman"/>
          <w:sz w:val="24"/>
          <w:szCs w:val="24"/>
        </w:rPr>
        <w:t>ning</w:t>
      </w:r>
      <w:r w:rsidR="00900B68">
        <w:rPr>
          <w:rFonts w:ascii="Times New Roman" w:hAnsi="Times New Roman" w:cs="Times New Roman"/>
          <w:sz w:val="24"/>
          <w:szCs w:val="24"/>
        </w:rPr>
        <w:t xml:space="preserve"> teenistusrelvi korrakaitseseaduses sätestatud korras. </w:t>
      </w:r>
    </w:p>
    <w:p w14:paraId="42080345" w14:textId="77777777" w:rsidR="00202547" w:rsidRDefault="00202547" w:rsidP="00115A7C">
      <w:pPr>
        <w:spacing w:after="0" w:line="240" w:lineRule="auto"/>
        <w:rPr>
          <w:rFonts w:ascii="Times New Roman" w:hAnsi="Times New Roman" w:cs="Times New Roman"/>
          <w:sz w:val="24"/>
          <w:szCs w:val="24"/>
        </w:rPr>
      </w:pPr>
    </w:p>
    <w:p w14:paraId="71470CA8" w14:textId="5AC7E779" w:rsidR="003373EF" w:rsidRDefault="00900B68" w:rsidP="00A456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Keskkonnaameti erivahendid on </w:t>
      </w:r>
      <w:r w:rsidR="00A456C8">
        <w:rPr>
          <w:rFonts w:ascii="Times New Roman" w:hAnsi="Times New Roman" w:cs="Times New Roman"/>
          <w:sz w:val="24"/>
          <w:szCs w:val="24"/>
        </w:rPr>
        <w:t>käerau</w:t>
      </w:r>
      <w:r>
        <w:rPr>
          <w:rFonts w:ascii="Times New Roman" w:hAnsi="Times New Roman" w:cs="Times New Roman"/>
          <w:sz w:val="24"/>
          <w:szCs w:val="24"/>
        </w:rPr>
        <w:t>ad</w:t>
      </w:r>
      <w:r w:rsidR="0054096F">
        <w:rPr>
          <w:rFonts w:ascii="Times New Roman" w:hAnsi="Times New Roman" w:cs="Times New Roman"/>
          <w:sz w:val="24"/>
          <w:szCs w:val="24"/>
        </w:rPr>
        <w:t>.</w:t>
      </w:r>
    </w:p>
    <w:p w14:paraId="205D08C2" w14:textId="77777777" w:rsidR="00202547" w:rsidRDefault="00202547" w:rsidP="00A456C8">
      <w:pPr>
        <w:spacing w:after="0" w:line="240" w:lineRule="auto"/>
        <w:jc w:val="both"/>
        <w:rPr>
          <w:rFonts w:ascii="Times New Roman" w:hAnsi="Times New Roman" w:cs="Times New Roman"/>
          <w:sz w:val="24"/>
          <w:szCs w:val="24"/>
        </w:rPr>
      </w:pPr>
    </w:p>
    <w:p w14:paraId="529AFF67" w14:textId="60B9E25A" w:rsidR="00FD159B" w:rsidRPr="00165B38" w:rsidRDefault="504CEB83" w:rsidP="00A456C8">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 xml:space="preserve">(7) Keskkonnaameti </w:t>
      </w:r>
      <w:r w:rsidR="0B33F0EB" w:rsidRPr="4FEEABD4">
        <w:rPr>
          <w:rFonts w:ascii="Times New Roman" w:hAnsi="Times New Roman" w:cs="Times New Roman"/>
          <w:sz w:val="24"/>
          <w:szCs w:val="24"/>
        </w:rPr>
        <w:t xml:space="preserve">teenistusrelvad on </w:t>
      </w:r>
      <w:r w:rsidR="4EAB797E" w:rsidRPr="4FEEABD4">
        <w:rPr>
          <w:rFonts w:ascii="Times New Roman" w:hAnsi="Times New Roman" w:cs="Times New Roman"/>
          <w:sz w:val="24"/>
          <w:szCs w:val="24"/>
        </w:rPr>
        <w:t xml:space="preserve">gaasirelv </w:t>
      </w:r>
      <w:r w:rsidR="72695E04" w:rsidRPr="4FEEABD4">
        <w:rPr>
          <w:rFonts w:ascii="Times New Roman" w:hAnsi="Times New Roman" w:cs="Times New Roman"/>
          <w:sz w:val="24"/>
          <w:szCs w:val="24"/>
        </w:rPr>
        <w:t>ja</w:t>
      </w:r>
      <w:r w:rsidR="4EAB797E" w:rsidRPr="4FEEABD4">
        <w:rPr>
          <w:rFonts w:ascii="Times New Roman" w:hAnsi="Times New Roman" w:cs="Times New Roman"/>
          <w:sz w:val="24"/>
          <w:szCs w:val="24"/>
        </w:rPr>
        <w:t xml:space="preserve"> külmrelv</w:t>
      </w:r>
      <w:bookmarkEnd w:id="44"/>
      <w:r w:rsidR="4EAB797E" w:rsidRPr="4FEEABD4">
        <w:rPr>
          <w:rFonts w:ascii="Times New Roman" w:hAnsi="Times New Roman" w:cs="Times New Roman"/>
          <w:sz w:val="24"/>
          <w:szCs w:val="24"/>
        </w:rPr>
        <w:t>.“.</w:t>
      </w:r>
      <w:commentRangeEnd w:id="41"/>
      <w:r w:rsidR="003373EF">
        <w:commentReference w:id="41"/>
      </w:r>
      <w:commentRangeEnd w:id="43"/>
      <w:r w:rsidR="003373EF">
        <w:commentReference w:id="43"/>
      </w:r>
    </w:p>
    <w:p w14:paraId="359DC9D1" w14:textId="77777777" w:rsidR="00FD159B" w:rsidRDefault="00FD159B" w:rsidP="00A456C8">
      <w:pPr>
        <w:spacing w:after="0" w:line="240" w:lineRule="auto"/>
        <w:jc w:val="both"/>
        <w:rPr>
          <w:rFonts w:ascii="Times New Roman" w:hAnsi="Times New Roman" w:cs="Times New Roman"/>
          <w:b/>
          <w:bCs/>
          <w:sz w:val="24"/>
          <w:szCs w:val="24"/>
        </w:rPr>
      </w:pPr>
    </w:p>
    <w:p w14:paraId="760D26B7" w14:textId="1F450356" w:rsidR="00A456C8" w:rsidRDefault="00A456C8" w:rsidP="00A456C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83057">
        <w:rPr>
          <w:rFonts w:ascii="Times New Roman" w:hAnsi="Times New Roman" w:cs="Times New Roman"/>
          <w:b/>
          <w:bCs/>
          <w:sz w:val="24"/>
          <w:szCs w:val="24"/>
        </w:rPr>
        <w:t>2</w:t>
      </w:r>
      <w:r w:rsidR="00777644">
        <w:rPr>
          <w:rFonts w:ascii="Times New Roman" w:hAnsi="Times New Roman" w:cs="Times New Roman"/>
          <w:b/>
          <w:bCs/>
          <w:sz w:val="24"/>
          <w:szCs w:val="24"/>
        </w:rPr>
        <w:t>3</w:t>
      </w:r>
      <w:r>
        <w:rPr>
          <w:rFonts w:ascii="Times New Roman" w:hAnsi="Times New Roman" w:cs="Times New Roman"/>
          <w:b/>
          <w:bCs/>
          <w:sz w:val="24"/>
          <w:szCs w:val="24"/>
        </w:rPr>
        <w:t>. Pakendiseaduse muutmine</w:t>
      </w:r>
    </w:p>
    <w:p w14:paraId="71932015" w14:textId="77777777" w:rsidR="00A456C8" w:rsidRDefault="00A456C8" w:rsidP="00A456C8">
      <w:pPr>
        <w:spacing w:after="0" w:line="240" w:lineRule="auto"/>
        <w:jc w:val="both"/>
        <w:rPr>
          <w:rFonts w:ascii="Times New Roman" w:hAnsi="Times New Roman" w:cs="Times New Roman"/>
          <w:b/>
          <w:bCs/>
          <w:sz w:val="24"/>
          <w:szCs w:val="24"/>
        </w:rPr>
      </w:pPr>
    </w:p>
    <w:p w14:paraId="3442AB28" w14:textId="02F2CF30" w:rsidR="00A456C8" w:rsidRPr="00FA284E" w:rsidRDefault="4EAB797E" w:rsidP="00A456C8">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Pakendiseadus</w:t>
      </w:r>
      <w:ins w:id="45" w:author="Kärt Voor - JUSTDIGI" w:date="2025-05-12T08:09:00Z">
        <w:r w:rsidR="134AF7FE" w:rsidRPr="4FEEABD4">
          <w:rPr>
            <w:rFonts w:ascii="Times New Roman" w:hAnsi="Times New Roman" w:cs="Times New Roman"/>
            <w:sz w:val="24"/>
            <w:szCs w:val="24"/>
          </w:rPr>
          <w:t>e</w:t>
        </w:r>
      </w:ins>
      <w:del w:id="46" w:author="Kärt Voor - JUSTDIGI" w:date="2025-05-12T08:09:00Z">
        <w:r w:rsidR="00A456C8" w:rsidRPr="4FEEABD4" w:rsidDel="1B2D618C">
          <w:rPr>
            <w:rFonts w:ascii="Times New Roman" w:hAnsi="Times New Roman" w:cs="Times New Roman"/>
            <w:sz w:val="24"/>
            <w:szCs w:val="24"/>
          </w:rPr>
          <w:delText>t</w:delText>
        </w:r>
      </w:del>
      <w:r w:rsidR="1B2D618C" w:rsidRPr="4FEEABD4">
        <w:rPr>
          <w:rFonts w:ascii="Times New Roman" w:hAnsi="Times New Roman" w:cs="Times New Roman"/>
          <w:sz w:val="24"/>
          <w:szCs w:val="24"/>
        </w:rPr>
        <w:t xml:space="preserve"> </w:t>
      </w:r>
      <w:ins w:id="47" w:author="Kärt Voor - JUSTDIGI" w:date="2025-05-12T08:09:00Z">
        <w:r w:rsidR="248046BC" w:rsidRPr="4FEEABD4">
          <w:rPr>
            <w:rFonts w:ascii="Times New Roman" w:hAnsi="Times New Roman" w:cs="Times New Roman"/>
            <w:sz w:val="24"/>
            <w:szCs w:val="24"/>
          </w:rPr>
          <w:t xml:space="preserve">7. peatükki </w:t>
        </w:r>
      </w:ins>
      <w:r w:rsidRPr="4FEEABD4">
        <w:rPr>
          <w:rFonts w:ascii="Times New Roman" w:hAnsi="Times New Roman" w:cs="Times New Roman"/>
          <w:sz w:val="24"/>
          <w:szCs w:val="24"/>
        </w:rPr>
        <w:t xml:space="preserve">täiendatakse </w:t>
      </w:r>
      <w:bookmarkStart w:id="48" w:name="_Hlk181697653"/>
      <w:r w:rsidRPr="4FEEABD4">
        <w:rPr>
          <w:rFonts w:ascii="Times New Roman" w:hAnsi="Times New Roman" w:cs="Times New Roman"/>
          <w:sz w:val="24"/>
          <w:szCs w:val="24"/>
        </w:rPr>
        <w:t xml:space="preserve">§-ga </w:t>
      </w:r>
      <w:bookmarkStart w:id="49" w:name="_Hlk181605780"/>
      <w:r w:rsidRPr="4FEEABD4">
        <w:rPr>
          <w:rFonts w:ascii="Times New Roman" w:hAnsi="Times New Roman" w:cs="Times New Roman"/>
          <w:sz w:val="24"/>
          <w:szCs w:val="24"/>
        </w:rPr>
        <w:t>26</w:t>
      </w:r>
      <w:r w:rsidRPr="4FEEABD4">
        <w:rPr>
          <w:rFonts w:ascii="Times New Roman" w:hAnsi="Times New Roman" w:cs="Times New Roman"/>
          <w:sz w:val="24"/>
          <w:szCs w:val="24"/>
          <w:vertAlign w:val="superscript"/>
        </w:rPr>
        <w:t>5</w:t>
      </w:r>
      <w:bookmarkEnd w:id="48"/>
      <w:bookmarkEnd w:id="49"/>
      <w:r w:rsidRPr="4FEEABD4">
        <w:rPr>
          <w:rFonts w:ascii="Times New Roman" w:hAnsi="Times New Roman" w:cs="Times New Roman"/>
          <w:sz w:val="24"/>
          <w:szCs w:val="24"/>
        </w:rPr>
        <w:t xml:space="preserve"> järgmises sõnastuses:</w:t>
      </w:r>
    </w:p>
    <w:p w14:paraId="7CACFC2A" w14:textId="77777777" w:rsidR="00A456C8" w:rsidRPr="00FA284E" w:rsidRDefault="00A456C8" w:rsidP="00A456C8">
      <w:pPr>
        <w:spacing w:after="0" w:line="240" w:lineRule="auto"/>
        <w:jc w:val="both"/>
        <w:rPr>
          <w:rFonts w:ascii="Times New Roman" w:hAnsi="Times New Roman" w:cs="Times New Roman"/>
          <w:b/>
          <w:bCs/>
          <w:sz w:val="24"/>
          <w:szCs w:val="24"/>
        </w:rPr>
      </w:pPr>
      <w:bookmarkStart w:id="50" w:name="_Hlk181606221"/>
      <w:bookmarkStart w:id="51" w:name="_Hlk182485221"/>
      <w:r w:rsidRPr="00FA284E">
        <w:rPr>
          <w:rFonts w:ascii="Times New Roman" w:hAnsi="Times New Roman" w:cs="Times New Roman"/>
          <w:b/>
          <w:bCs/>
          <w:sz w:val="24"/>
          <w:szCs w:val="24"/>
        </w:rPr>
        <w:t>„§</w:t>
      </w:r>
      <w:r>
        <w:rPr>
          <w:rFonts w:ascii="Times New Roman" w:hAnsi="Times New Roman" w:cs="Times New Roman"/>
          <w:b/>
          <w:bCs/>
          <w:sz w:val="24"/>
          <w:szCs w:val="24"/>
        </w:rPr>
        <w:t xml:space="preserve"> </w:t>
      </w:r>
      <w:r w:rsidRPr="00FA284E">
        <w:rPr>
          <w:rFonts w:ascii="Times New Roman" w:hAnsi="Times New Roman" w:cs="Times New Roman"/>
          <w:b/>
          <w:bCs/>
          <w:sz w:val="24"/>
          <w:szCs w:val="24"/>
        </w:rPr>
        <w:t>26</w:t>
      </w:r>
      <w:r w:rsidRPr="00FA284E">
        <w:rPr>
          <w:rFonts w:ascii="Times New Roman" w:hAnsi="Times New Roman" w:cs="Times New Roman"/>
          <w:b/>
          <w:bCs/>
          <w:sz w:val="24"/>
          <w:szCs w:val="24"/>
          <w:vertAlign w:val="superscript"/>
        </w:rPr>
        <w:t>5</w:t>
      </w:r>
      <w:r w:rsidRPr="00FA284E">
        <w:rPr>
          <w:rFonts w:ascii="Times New Roman" w:hAnsi="Times New Roman" w:cs="Times New Roman"/>
          <w:b/>
          <w:bCs/>
          <w:sz w:val="24"/>
          <w:szCs w:val="24"/>
        </w:rPr>
        <w:t>. Vahetu sunni kasutamine</w:t>
      </w:r>
    </w:p>
    <w:p w14:paraId="1352C0E9" w14:textId="77777777" w:rsidR="00A456C8" w:rsidRPr="00301885" w:rsidRDefault="00A456C8" w:rsidP="00A456C8">
      <w:pPr>
        <w:spacing w:after="0" w:line="240" w:lineRule="auto"/>
        <w:jc w:val="both"/>
        <w:rPr>
          <w:rFonts w:ascii="Times New Roman" w:hAnsi="Times New Roman" w:cs="Times New Roman"/>
          <w:sz w:val="24"/>
          <w:szCs w:val="24"/>
        </w:rPr>
      </w:pPr>
    </w:p>
    <w:p w14:paraId="68BF629D" w14:textId="77777777" w:rsidR="00A456C8" w:rsidRPr="00301885" w:rsidRDefault="00A456C8" w:rsidP="00A456C8">
      <w:pPr>
        <w:spacing w:after="0" w:line="240" w:lineRule="auto"/>
        <w:jc w:val="both"/>
        <w:rPr>
          <w:rFonts w:ascii="Times New Roman" w:hAnsi="Times New Roman" w:cs="Times New Roman"/>
          <w:sz w:val="24"/>
          <w:szCs w:val="24"/>
        </w:rPr>
      </w:pPr>
      <w:bookmarkStart w:id="52" w:name="_Hlk181606161"/>
      <w:bookmarkEnd w:id="50"/>
      <w:r w:rsidRPr="00301885">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1137152D" w14:textId="77777777" w:rsidR="00A456C8" w:rsidRPr="00301885" w:rsidRDefault="00A456C8" w:rsidP="00A456C8">
      <w:pPr>
        <w:spacing w:after="0" w:line="240" w:lineRule="auto"/>
        <w:jc w:val="both"/>
        <w:rPr>
          <w:rFonts w:ascii="Times New Roman" w:hAnsi="Times New Roman" w:cs="Times New Roman"/>
          <w:sz w:val="24"/>
          <w:szCs w:val="24"/>
        </w:rPr>
      </w:pPr>
    </w:p>
    <w:p w14:paraId="093427A8" w14:textId="77777777" w:rsidR="00A456C8" w:rsidRPr="00301885" w:rsidRDefault="00A456C8" w:rsidP="00A456C8">
      <w:pPr>
        <w:spacing w:after="0" w:line="240" w:lineRule="auto"/>
        <w:jc w:val="both"/>
        <w:rPr>
          <w:rFonts w:ascii="Times New Roman" w:hAnsi="Times New Roman" w:cs="Times New Roman"/>
          <w:sz w:val="24"/>
          <w:szCs w:val="24"/>
        </w:rPr>
      </w:pPr>
      <w:r w:rsidRPr="00301885">
        <w:rPr>
          <w:rFonts w:ascii="Times New Roman" w:hAnsi="Times New Roman" w:cs="Times New Roman"/>
          <w:sz w:val="24"/>
          <w:szCs w:val="24"/>
        </w:rPr>
        <w:t>(2) Keskkonnaameti erivahendid on käerauad.</w:t>
      </w:r>
    </w:p>
    <w:p w14:paraId="30E2165F" w14:textId="77777777" w:rsidR="00A456C8" w:rsidRPr="00301885" w:rsidRDefault="00A456C8" w:rsidP="00A456C8">
      <w:pPr>
        <w:spacing w:after="0" w:line="240" w:lineRule="auto"/>
        <w:jc w:val="both"/>
        <w:rPr>
          <w:rFonts w:ascii="Times New Roman" w:hAnsi="Times New Roman" w:cs="Times New Roman"/>
          <w:sz w:val="24"/>
          <w:szCs w:val="24"/>
        </w:rPr>
      </w:pPr>
    </w:p>
    <w:p w14:paraId="0168D559" w14:textId="2301CBF7" w:rsidR="00A456C8" w:rsidRDefault="00A456C8" w:rsidP="00810FFB">
      <w:pPr>
        <w:spacing w:after="0" w:line="240" w:lineRule="auto"/>
        <w:jc w:val="both"/>
        <w:rPr>
          <w:rFonts w:ascii="Times New Roman" w:hAnsi="Times New Roman" w:cs="Times New Roman"/>
          <w:sz w:val="24"/>
          <w:szCs w:val="24"/>
        </w:rPr>
      </w:pPr>
      <w:r w:rsidRPr="00301885">
        <w:rPr>
          <w:rFonts w:ascii="Times New Roman" w:hAnsi="Times New Roman" w:cs="Times New Roman"/>
          <w:sz w:val="24"/>
          <w:szCs w:val="24"/>
        </w:rPr>
        <w:t>(3) Keskkonnaameti teenistusrelvad on gaasirelv ja külmrelv.“.</w:t>
      </w:r>
    </w:p>
    <w:bookmarkEnd w:id="51"/>
    <w:p w14:paraId="67930750" w14:textId="77777777" w:rsidR="007508B9" w:rsidRDefault="007508B9" w:rsidP="007508B9">
      <w:pPr>
        <w:spacing w:after="0" w:line="240" w:lineRule="auto"/>
        <w:jc w:val="both"/>
        <w:rPr>
          <w:rFonts w:ascii="Times New Roman" w:hAnsi="Times New Roman" w:cs="Times New Roman"/>
          <w:b/>
          <w:bCs/>
          <w:sz w:val="24"/>
          <w:szCs w:val="24"/>
        </w:rPr>
      </w:pPr>
      <w:commentRangeStart w:id="53"/>
    </w:p>
    <w:p w14:paraId="79D96527" w14:textId="23BCDB6A" w:rsidR="007508B9" w:rsidRPr="008A3B0C" w:rsidRDefault="4ABFA400" w:rsidP="007508B9">
      <w:pPr>
        <w:spacing w:after="0" w:line="240" w:lineRule="auto"/>
        <w:jc w:val="both"/>
        <w:rPr>
          <w:rFonts w:ascii="Times New Roman" w:hAnsi="Times New Roman" w:cs="Times New Roman"/>
          <w:b/>
          <w:bCs/>
          <w:sz w:val="24"/>
          <w:szCs w:val="24"/>
        </w:rPr>
      </w:pPr>
      <w:r w:rsidRPr="4FEEABD4">
        <w:rPr>
          <w:rFonts w:ascii="Times New Roman" w:hAnsi="Times New Roman" w:cs="Times New Roman"/>
          <w:b/>
          <w:bCs/>
          <w:sz w:val="24"/>
          <w:szCs w:val="24"/>
        </w:rPr>
        <w:t xml:space="preserve">§ 24. Sadamaseaduse muutmine </w:t>
      </w:r>
      <w:commentRangeEnd w:id="53"/>
      <w:r w:rsidR="007508B9">
        <w:commentReference w:id="53"/>
      </w:r>
    </w:p>
    <w:p w14:paraId="240A7152" w14:textId="77777777" w:rsidR="007508B9" w:rsidRDefault="007508B9" w:rsidP="007508B9">
      <w:pPr>
        <w:spacing w:after="0" w:line="240" w:lineRule="auto"/>
        <w:jc w:val="both"/>
        <w:rPr>
          <w:rFonts w:ascii="Times New Roman" w:hAnsi="Times New Roman" w:cs="Times New Roman"/>
          <w:sz w:val="24"/>
          <w:szCs w:val="24"/>
        </w:rPr>
      </w:pPr>
    </w:p>
    <w:p w14:paraId="3FAA1CD9" w14:textId="77777777" w:rsidR="007508B9" w:rsidRPr="00E42B7E" w:rsidRDefault="007508B9" w:rsidP="007508B9">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Sadamaseaduse § 43</w:t>
      </w:r>
      <w:r w:rsidRPr="008A3B0C">
        <w:rPr>
          <w:rFonts w:ascii="Times New Roman" w:hAnsi="Times New Roman" w:cs="Times New Roman"/>
          <w:sz w:val="24"/>
          <w:szCs w:val="24"/>
          <w:vertAlign w:val="superscript"/>
        </w:rPr>
        <w:t>2</w:t>
      </w:r>
      <w:r w:rsidRPr="008A3B0C">
        <w:rPr>
          <w:rFonts w:ascii="Times New Roman" w:hAnsi="Times New Roman" w:cs="Times New Roman"/>
          <w:sz w:val="24"/>
          <w:szCs w:val="24"/>
        </w:rPr>
        <w:t xml:space="preserve"> </w:t>
      </w:r>
      <w:r w:rsidRPr="00E42B7E">
        <w:rPr>
          <w:rFonts w:ascii="Times New Roman" w:hAnsi="Times New Roman" w:cs="Times New Roman"/>
          <w:sz w:val="24"/>
          <w:szCs w:val="24"/>
        </w:rPr>
        <w:t>tekst muudetakse ja sõnastatakse järgmiselt:</w:t>
      </w:r>
    </w:p>
    <w:p w14:paraId="7C21844C" w14:textId="77777777" w:rsidR="007508B9" w:rsidRPr="00E42B7E" w:rsidRDefault="007508B9" w:rsidP="007508B9">
      <w:pPr>
        <w:spacing w:after="0" w:line="240" w:lineRule="auto"/>
        <w:jc w:val="both"/>
        <w:rPr>
          <w:rFonts w:ascii="Times New Roman" w:hAnsi="Times New Roman" w:cs="Times New Roman"/>
          <w:sz w:val="24"/>
          <w:szCs w:val="24"/>
        </w:rPr>
      </w:pPr>
      <w:r w:rsidRPr="00E42B7E">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2CDD6527" w14:textId="77777777" w:rsidR="007508B9" w:rsidRPr="00E42B7E" w:rsidRDefault="007508B9" w:rsidP="007508B9">
      <w:pPr>
        <w:spacing w:after="0" w:line="240" w:lineRule="auto"/>
        <w:jc w:val="both"/>
        <w:rPr>
          <w:rFonts w:ascii="Times New Roman" w:hAnsi="Times New Roman" w:cs="Times New Roman"/>
          <w:sz w:val="24"/>
          <w:szCs w:val="24"/>
        </w:rPr>
      </w:pPr>
    </w:p>
    <w:p w14:paraId="447E414A" w14:textId="77777777" w:rsidR="007508B9" w:rsidRPr="00E42B7E" w:rsidRDefault="007508B9" w:rsidP="007508B9">
      <w:pPr>
        <w:spacing w:after="0" w:line="240" w:lineRule="auto"/>
        <w:jc w:val="both"/>
        <w:rPr>
          <w:rFonts w:ascii="Times New Roman" w:hAnsi="Times New Roman" w:cs="Times New Roman"/>
          <w:sz w:val="24"/>
          <w:szCs w:val="24"/>
        </w:rPr>
      </w:pPr>
      <w:r w:rsidRPr="00E42B7E">
        <w:rPr>
          <w:rFonts w:ascii="Times New Roman" w:hAnsi="Times New Roman" w:cs="Times New Roman"/>
          <w:sz w:val="24"/>
          <w:szCs w:val="24"/>
        </w:rPr>
        <w:t>(2) Keskkonnaameti erivahendid on käerauad.</w:t>
      </w:r>
    </w:p>
    <w:p w14:paraId="3A9B8F98" w14:textId="77777777" w:rsidR="007508B9" w:rsidRPr="00E42B7E" w:rsidRDefault="007508B9" w:rsidP="007508B9">
      <w:pPr>
        <w:spacing w:after="0" w:line="240" w:lineRule="auto"/>
        <w:jc w:val="both"/>
        <w:rPr>
          <w:rFonts w:ascii="Times New Roman" w:hAnsi="Times New Roman" w:cs="Times New Roman"/>
          <w:sz w:val="24"/>
          <w:szCs w:val="24"/>
        </w:rPr>
      </w:pPr>
    </w:p>
    <w:p w14:paraId="7CE0A0A4" w14:textId="77777777" w:rsidR="007508B9" w:rsidRPr="008A3B0C" w:rsidRDefault="007508B9" w:rsidP="007508B9">
      <w:pPr>
        <w:spacing w:after="0" w:line="240" w:lineRule="auto"/>
        <w:jc w:val="both"/>
        <w:rPr>
          <w:rFonts w:ascii="Times New Roman" w:hAnsi="Times New Roman" w:cs="Times New Roman"/>
          <w:sz w:val="24"/>
          <w:szCs w:val="24"/>
        </w:rPr>
      </w:pPr>
      <w:r w:rsidRPr="00E42B7E">
        <w:rPr>
          <w:rFonts w:ascii="Times New Roman" w:hAnsi="Times New Roman" w:cs="Times New Roman"/>
          <w:sz w:val="24"/>
          <w:szCs w:val="24"/>
        </w:rPr>
        <w:t>(3) Keskkonnaameti teenistusrelvad on gaasirelv ja külmrelv.“.</w:t>
      </w:r>
    </w:p>
    <w:p w14:paraId="3C8A13F7" w14:textId="77777777" w:rsidR="00556C3E" w:rsidRDefault="00556C3E" w:rsidP="00810FFB">
      <w:pPr>
        <w:spacing w:after="0" w:line="240" w:lineRule="auto"/>
        <w:jc w:val="both"/>
        <w:rPr>
          <w:rFonts w:ascii="Times New Roman" w:hAnsi="Times New Roman" w:cs="Times New Roman"/>
          <w:sz w:val="24"/>
          <w:szCs w:val="24"/>
        </w:rPr>
      </w:pPr>
    </w:p>
    <w:bookmarkEnd w:id="52"/>
    <w:p w14:paraId="66E85DD1" w14:textId="359E78BD" w:rsidR="00A456C8" w:rsidRDefault="002365D8" w:rsidP="00810FFB">
      <w:pPr>
        <w:spacing w:after="0" w:line="240" w:lineRule="auto"/>
        <w:jc w:val="both"/>
        <w:rPr>
          <w:rFonts w:ascii="Times New Roman" w:hAnsi="Times New Roman" w:cs="Times New Roman"/>
          <w:b/>
          <w:bCs/>
          <w:sz w:val="24"/>
          <w:szCs w:val="24"/>
        </w:rPr>
      </w:pPr>
      <w:r w:rsidRPr="002365D8">
        <w:rPr>
          <w:rFonts w:ascii="Times New Roman" w:hAnsi="Times New Roman" w:cs="Times New Roman"/>
          <w:b/>
          <w:bCs/>
          <w:sz w:val="24"/>
          <w:szCs w:val="24"/>
        </w:rPr>
        <w:t>§ 2</w:t>
      </w:r>
      <w:r w:rsidR="007508B9">
        <w:rPr>
          <w:rFonts w:ascii="Times New Roman" w:hAnsi="Times New Roman" w:cs="Times New Roman"/>
          <w:b/>
          <w:bCs/>
          <w:sz w:val="24"/>
          <w:szCs w:val="24"/>
        </w:rPr>
        <w:t>5</w:t>
      </w:r>
      <w:r w:rsidRPr="002365D8">
        <w:rPr>
          <w:rFonts w:ascii="Times New Roman" w:hAnsi="Times New Roman" w:cs="Times New Roman"/>
          <w:b/>
          <w:bCs/>
          <w:sz w:val="24"/>
          <w:szCs w:val="24"/>
        </w:rPr>
        <w:t>. Taimede paljundamise ja sordikaitse seaduse muutmine</w:t>
      </w:r>
    </w:p>
    <w:p w14:paraId="7D18706F" w14:textId="77777777" w:rsidR="002365D8" w:rsidRDefault="002365D8" w:rsidP="00810FFB">
      <w:pPr>
        <w:spacing w:after="0" w:line="240" w:lineRule="auto"/>
        <w:jc w:val="both"/>
        <w:rPr>
          <w:rFonts w:ascii="Times New Roman" w:hAnsi="Times New Roman" w:cs="Times New Roman"/>
          <w:b/>
          <w:bCs/>
          <w:sz w:val="24"/>
          <w:szCs w:val="24"/>
        </w:rPr>
      </w:pPr>
    </w:p>
    <w:p w14:paraId="4C52F993" w14:textId="42FE129B" w:rsidR="002365D8" w:rsidRPr="002365D8" w:rsidRDefault="002365D8" w:rsidP="00810FFB">
      <w:pPr>
        <w:spacing w:after="0" w:line="240" w:lineRule="auto"/>
        <w:jc w:val="both"/>
        <w:rPr>
          <w:rFonts w:ascii="Times New Roman" w:hAnsi="Times New Roman" w:cs="Times New Roman"/>
          <w:sz w:val="24"/>
          <w:szCs w:val="24"/>
        </w:rPr>
      </w:pPr>
      <w:r w:rsidRPr="002365D8">
        <w:rPr>
          <w:rFonts w:ascii="Times New Roman" w:hAnsi="Times New Roman" w:cs="Times New Roman"/>
          <w:sz w:val="24"/>
          <w:szCs w:val="24"/>
        </w:rPr>
        <w:t xml:space="preserve">Taimede paljundamise ja sordikaitse seadust täiendatakse §-ga </w:t>
      </w:r>
      <w:bookmarkStart w:id="54" w:name="_Hlk182484677"/>
      <w:r w:rsidRPr="002365D8">
        <w:rPr>
          <w:rFonts w:ascii="Times New Roman" w:hAnsi="Times New Roman" w:cs="Times New Roman"/>
          <w:sz w:val="24"/>
          <w:szCs w:val="24"/>
        </w:rPr>
        <w:t>115</w:t>
      </w:r>
      <w:r w:rsidRPr="002365D8">
        <w:rPr>
          <w:rFonts w:ascii="Times New Roman" w:hAnsi="Times New Roman" w:cs="Times New Roman"/>
          <w:sz w:val="24"/>
          <w:szCs w:val="24"/>
          <w:vertAlign w:val="superscript"/>
        </w:rPr>
        <w:t>1</w:t>
      </w:r>
      <w:bookmarkEnd w:id="54"/>
      <w:r w:rsidRPr="002365D8">
        <w:rPr>
          <w:rFonts w:ascii="Times New Roman" w:hAnsi="Times New Roman" w:cs="Times New Roman"/>
          <w:sz w:val="24"/>
          <w:szCs w:val="24"/>
        </w:rPr>
        <w:t xml:space="preserve"> järgmises sõnastuses:</w:t>
      </w:r>
    </w:p>
    <w:p w14:paraId="1BF9E909" w14:textId="39F62F4F" w:rsidR="00173804" w:rsidRPr="00647643" w:rsidRDefault="00173804" w:rsidP="00173804">
      <w:pPr>
        <w:spacing w:after="0" w:line="240" w:lineRule="auto"/>
        <w:jc w:val="both"/>
        <w:rPr>
          <w:rFonts w:ascii="Times New Roman" w:hAnsi="Times New Roman" w:cs="Times New Roman"/>
          <w:b/>
          <w:bCs/>
          <w:sz w:val="24"/>
          <w:szCs w:val="24"/>
        </w:rPr>
      </w:pPr>
      <w:r w:rsidRPr="00647643">
        <w:rPr>
          <w:rFonts w:ascii="Times New Roman" w:hAnsi="Times New Roman" w:cs="Times New Roman"/>
          <w:b/>
          <w:bCs/>
          <w:sz w:val="24"/>
          <w:szCs w:val="24"/>
        </w:rPr>
        <w:t>„§</w:t>
      </w:r>
      <w:r w:rsidR="00647643">
        <w:rPr>
          <w:rFonts w:ascii="Times New Roman" w:hAnsi="Times New Roman" w:cs="Times New Roman"/>
          <w:b/>
          <w:bCs/>
          <w:sz w:val="24"/>
          <w:szCs w:val="24"/>
        </w:rPr>
        <w:t xml:space="preserve"> </w:t>
      </w:r>
      <w:r w:rsidRPr="00647643">
        <w:rPr>
          <w:rFonts w:ascii="Times New Roman" w:hAnsi="Times New Roman" w:cs="Times New Roman"/>
          <w:b/>
          <w:bCs/>
          <w:sz w:val="24"/>
          <w:szCs w:val="24"/>
        </w:rPr>
        <w:t>115</w:t>
      </w:r>
      <w:r w:rsidRPr="00647643">
        <w:rPr>
          <w:rFonts w:ascii="Times New Roman" w:hAnsi="Times New Roman" w:cs="Times New Roman"/>
          <w:b/>
          <w:bCs/>
          <w:sz w:val="24"/>
          <w:szCs w:val="24"/>
          <w:vertAlign w:val="superscript"/>
        </w:rPr>
        <w:t xml:space="preserve">1 </w:t>
      </w:r>
      <w:r w:rsidRPr="00647643">
        <w:rPr>
          <w:rFonts w:ascii="Times New Roman" w:hAnsi="Times New Roman" w:cs="Times New Roman"/>
          <w:b/>
          <w:bCs/>
          <w:sz w:val="24"/>
          <w:szCs w:val="24"/>
        </w:rPr>
        <w:t>. Vahetu sunni kasutamine</w:t>
      </w:r>
    </w:p>
    <w:p w14:paraId="5D6DCDC4" w14:textId="77777777" w:rsidR="00173804" w:rsidRPr="00173804" w:rsidRDefault="00173804" w:rsidP="00173804">
      <w:pPr>
        <w:spacing w:after="0" w:line="240" w:lineRule="auto"/>
        <w:jc w:val="both"/>
        <w:rPr>
          <w:rFonts w:ascii="Times New Roman" w:hAnsi="Times New Roman" w:cs="Times New Roman"/>
          <w:b/>
          <w:bCs/>
          <w:sz w:val="24"/>
          <w:szCs w:val="24"/>
        </w:rPr>
      </w:pPr>
    </w:p>
    <w:p w14:paraId="587BCDB1" w14:textId="77777777" w:rsidR="00173804" w:rsidRPr="00647643" w:rsidRDefault="00173804" w:rsidP="00173804">
      <w:pPr>
        <w:spacing w:after="0" w:line="240" w:lineRule="auto"/>
        <w:jc w:val="both"/>
        <w:rPr>
          <w:rFonts w:ascii="Times New Roman" w:hAnsi="Times New Roman" w:cs="Times New Roman"/>
          <w:sz w:val="24"/>
          <w:szCs w:val="24"/>
        </w:rPr>
      </w:pPr>
      <w:r w:rsidRPr="00647643">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208ED1F3" w14:textId="77777777" w:rsidR="00173804" w:rsidRPr="00647643" w:rsidRDefault="00173804" w:rsidP="00173804">
      <w:pPr>
        <w:spacing w:after="0" w:line="240" w:lineRule="auto"/>
        <w:jc w:val="both"/>
        <w:rPr>
          <w:rFonts w:ascii="Times New Roman" w:hAnsi="Times New Roman" w:cs="Times New Roman"/>
          <w:sz w:val="24"/>
          <w:szCs w:val="24"/>
        </w:rPr>
      </w:pPr>
    </w:p>
    <w:p w14:paraId="2219182B" w14:textId="77777777" w:rsidR="00173804" w:rsidRPr="00647643" w:rsidRDefault="00173804" w:rsidP="00173804">
      <w:pPr>
        <w:spacing w:after="0" w:line="240" w:lineRule="auto"/>
        <w:jc w:val="both"/>
        <w:rPr>
          <w:rFonts w:ascii="Times New Roman" w:hAnsi="Times New Roman" w:cs="Times New Roman"/>
          <w:sz w:val="24"/>
          <w:szCs w:val="24"/>
        </w:rPr>
      </w:pPr>
      <w:r w:rsidRPr="00647643">
        <w:rPr>
          <w:rFonts w:ascii="Times New Roman" w:hAnsi="Times New Roman" w:cs="Times New Roman"/>
          <w:sz w:val="24"/>
          <w:szCs w:val="24"/>
        </w:rPr>
        <w:t>(2) Keskkonnaameti erivahendid on käerauad.</w:t>
      </w:r>
    </w:p>
    <w:p w14:paraId="37C0E8A3" w14:textId="77777777" w:rsidR="00173804" w:rsidRPr="00647643" w:rsidRDefault="00173804" w:rsidP="00173804">
      <w:pPr>
        <w:spacing w:after="0" w:line="240" w:lineRule="auto"/>
        <w:jc w:val="both"/>
        <w:rPr>
          <w:rFonts w:ascii="Times New Roman" w:hAnsi="Times New Roman" w:cs="Times New Roman"/>
          <w:sz w:val="24"/>
          <w:szCs w:val="24"/>
        </w:rPr>
      </w:pPr>
    </w:p>
    <w:p w14:paraId="5B90BE7A" w14:textId="7EA985D6" w:rsidR="002365D8" w:rsidRDefault="00173804" w:rsidP="00173804">
      <w:pPr>
        <w:spacing w:after="0" w:line="240" w:lineRule="auto"/>
        <w:jc w:val="both"/>
        <w:rPr>
          <w:rFonts w:ascii="Times New Roman" w:hAnsi="Times New Roman" w:cs="Times New Roman"/>
          <w:sz w:val="24"/>
          <w:szCs w:val="24"/>
        </w:rPr>
      </w:pPr>
      <w:r w:rsidRPr="00647643">
        <w:rPr>
          <w:rFonts w:ascii="Times New Roman" w:hAnsi="Times New Roman" w:cs="Times New Roman"/>
          <w:sz w:val="24"/>
          <w:szCs w:val="24"/>
        </w:rPr>
        <w:t>(3) Keskkonnaameti teenistusrelvad on gaasirelv ja külmrelv.“.</w:t>
      </w:r>
    </w:p>
    <w:p w14:paraId="43204AC9" w14:textId="77777777" w:rsidR="007508B9" w:rsidRDefault="007508B9" w:rsidP="00810FFB">
      <w:pPr>
        <w:spacing w:after="0" w:line="240" w:lineRule="auto"/>
        <w:jc w:val="both"/>
        <w:rPr>
          <w:rFonts w:ascii="Times New Roman" w:hAnsi="Times New Roman" w:cs="Times New Roman"/>
          <w:sz w:val="24"/>
          <w:szCs w:val="24"/>
        </w:rPr>
      </w:pPr>
      <w:bookmarkStart w:id="55" w:name="_Hlk151021345"/>
    </w:p>
    <w:p w14:paraId="751A21C1" w14:textId="1B8AA9E7" w:rsidR="007508B9" w:rsidRDefault="007508B9" w:rsidP="00810FFB">
      <w:pPr>
        <w:spacing w:after="0" w:line="240" w:lineRule="auto"/>
        <w:jc w:val="both"/>
        <w:rPr>
          <w:rFonts w:ascii="Times New Roman" w:hAnsi="Times New Roman" w:cs="Times New Roman"/>
          <w:b/>
          <w:bCs/>
          <w:sz w:val="24"/>
          <w:szCs w:val="24"/>
        </w:rPr>
      </w:pPr>
      <w:r w:rsidRPr="007508B9">
        <w:rPr>
          <w:rFonts w:ascii="Times New Roman" w:hAnsi="Times New Roman" w:cs="Times New Roman"/>
          <w:b/>
          <w:bCs/>
          <w:sz w:val="24"/>
          <w:szCs w:val="24"/>
        </w:rPr>
        <w:t>§ 26. Toote nõuetele vastavuse seadus</w:t>
      </w:r>
    </w:p>
    <w:p w14:paraId="6B7E7C61" w14:textId="77777777" w:rsidR="00D53F33" w:rsidRDefault="00D53F33" w:rsidP="00810FFB">
      <w:pPr>
        <w:spacing w:after="0" w:line="240" w:lineRule="auto"/>
        <w:jc w:val="both"/>
        <w:rPr>
          <w:rFonts w:ascii="Times New Roman" w:hAnsi="Times New Roman" w:cs="Times New Roman"/>
          <w:sz w:val="24"/>
          <w:szCs w:val="24"/>
        </w:rPr>
      </w:pPr>
    </w:p>
    <w:p w14:paraId="13436C1A" w14:textId="71CFB495" w:rsidR="002D60E1" w:rsidRPr="00A1344F" w:rsidRDefault="5C27AB07" w:rsidP="00810FFB">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Toote nõuetele vastavuse seadust</w:t>
      </w:r>
      <w:ins w:id="56" w:author="Kärt Voor - JUSTDIGI" w:date="2025-05-12T08:19:00Z">
        <w:r w:rsidR="4AEEFDED" w:rsidRPr="4FEEABD4">
          <w:rPr>
            <w:rFonts w:ascii="Times New Roman" w:hAnsi="Times New Roman" w:cs="Times New Roman"/>
            <w:sz w:val="24"/>
            <w:szCs w:val="24"/>
          </w:rPr>
          <w:t>e</w:t>
        </w:r>
      </w:ins>
      <w:r w:rsidRPr="4FEEABD4">
        <w:rPr>
          <w:rFonts w:ascii="Times New Roman" w:hAnsi="Times New Roman" w:cs="Times New Roman"/>
          <w:sz w:val="24"/>
          <w:szCs w:val="24"/>
        </w:rPr>
        <w:t xml:space="preserve"> </w:t>
      </w:r>
      <w:ins w:id="57" w:author="Kärt Voor - JUSTDIGI" w:date="2025-05-12T08:19:00Z">
        <w:r w:rsidR="6FEAE9FB" w:rsidRPr="4FEEABD4">
          <w:rPr>
            <w:rFonts w:ascii="Times New Roman" w:hAnsi="Times New Roman" w:cs="Times New Roman"/>
            <w:sz w:val="24"/>
            <w:szCs w:val="24"/>
          </w:rPr>
          <w:t xml:space="preserve">6. peatükki </w:t>
        </w:r>
      </w:ins>
      <w:r w:rsidRPr="4FEEABD4">
        <w:rPr>
          <w:rFonts w:ascii="Times New Roman" w:hAnsi="Times New Roman" w:cs="Times New Roman"/>
          <w:sz w:val="24"/>
          <w:szCs w:val="24"/>
        </w:rPr>
        <w:t xml:space="preserve">täiendatakse </w:t>
      </w:r>
      <w:commentRangeStart w:id="58"/>
      <w:r w:rsidRPr="4FEEABD4">
        <w:rPr>
          <w:rFonts w:ascii="Times New Roman" w:hAnsi="Times New Roman" w:cs="Times New Roman"/>
          <w:sz w:val="24"/>
          <w:szCs w:val="24"/>
        </w:rPr>
        <w:t>§-ga 58</w:t>
      </w:r>
      <w:r w:rsidRPr="4FEEABD4">
        <w:rPr>
          <w:rFonts w:ascii="Times New Roman" w:hAnsi="Times New Roman" w:cs="Times New Roman"/>
          <w:sz w:val="24"/>
          <w:szCs w:val="24"/>
          <w:vertAlign w:val="superscript"/>
        </w:rPr>
        <w:t>2</w:t>
      </w:r>
      <w:commentRangeEnd w:id="58"/>
      <w:r w:rsidR="002D60E1">
        <w:commentReference w:id="58"/>
      </w:r>
      <w:r w:rsidRPr="4FEEABD4">
        <w:rPr>
          <w:rFonts w:ascii="Times New Roman" w:hAnsi="Times New Roman" w:cs="Times New Roman"/>
          <w:sz w:val="24"/>
          <w:szCs w:val="24"/>
          <w:vertAlign w:val="superscript"/>
        </w:rPr>
        <w:t xml:space="preserve"> </w:t>
      </w:r>
      <w:r w:rsidRPr="4FEEABD4">
        <w:rPr>
          <w:rFonts w:ascii="Times New Roman" w:hAnsi="Times New Roman" w:cs="Times New Roman"/>
          <w:sz w:val="24"/>
          <w:szCs w:val="24"/>
        </w:rPr>
        <w:t>järgmises sõnastuses:</w:t>
      </w:r>
    </w:p>
    <w:p w14:paraId="322A7631" w14:textId="2E600D9B" w:rsidR="002D60E1" w:rsidRPr="002D60E1" w:rsidRDefault="002D60E1" w:rsidP="002D60E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58</w:t>
      </w:r>
      <w:r w:rsidRPr="002D60E1">
        <w:rPr>
          <w:rFonts w:ascii="Times New Roman" w:hAnsi="Times New Roman" w:cs="Times New Roman"/>
          <w:b/>
          <w:bCs/>
          <w:sz w:val="24"/>
          <w:szCs w:val="24"/>
          <w:vertAlign w:val="superscript"/>
        </w:rPr>
        <w:t>2</w:t>
      </w:r>
      <w:r>
        <w:rPr>
          <w:rFonts w:ascii="Times New Roman" w:hAnsi="Times New Roman" w:cs="Times New Roman"/>
          <w:b/>
          <w:bCs/>
          <w:sz w:val="24"/>
          <w:szCs w:val="24"/>
        </w:rPr>
        <w:t xml:space="preserve">. </w:t>
      </w:r>
      <w:r w:rsidRPr="002D60E1">
        <w:rPr>
          <w:rFonts w:ascii="Times New Roman" w:hAnsi="Times New Roman" w:cs="Times New Roman"/>
          <w:b/>
          <w:bCs/>
          <w:sz w:val="24"/>
          <w:szCs w:val="24"/>
        </w:rPr>
        <w:t>Vahetu sunni kasutamine</w:t>
      </w:r>
    </w:p>
    <w:p w14:paraId="22050F58" w14:textId="77777777" w:rsidR="002D60E1" w:rsidRPr="002D60E1" w:rsidRDefault="002D60E1" w:rsidP="002D60E1">
      <w:pPr>
        <w:spacing w:after="0" w:line="240" w:lineRule="auto"/>
        <w:jc w:val="both"/>
        <w:rPr>
          <w:rFonts w:ascii="Times New Roman" w:hAnsi="Times New Roman" w:cs="Times New Roman"/>
          <w:b/>
          <w:bCs/>
          <w:sz w:val="24"/>
          <w:szCs w:val="24"/>
        </w:rPr>
      </w:pPr>
    </w:p>
    <w:p w14:paraId="372A58C5" w14:textId="77777777" w:rsidR="002D60E1" w:rsidRPr="00A1344F" w:rsidRDefault="002D60E1" w:rsidP="002D60E1">
      <w:pPr>
        <w:spacing w:after="0" w:line="240" w:lineRule="auto"/>
        <w:jc w:val="both"/>
        <w:rPr>
          <w:rFonts w:ascii="Times New Roman" w:hAnsi="Times New Roman" w:cs="Times New Roman"/>
          <w:sz w:val="24"/>
          <w:szCs w:val="24"/>
        </w:rPr>
      </w:pPr>
      <w:r w:rsidRPr="00A1344F">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6E9C4113" w14:textId="77777777" w:rsidR="002D60E1" w:rsidRPr="00A1344F" w:rsidRDefault="002D60E1" w:rsidP="002D60E1">
      <w:pPr>
        <w:spacing w:after="0" w:line="240" w:lineRule="auto"/>
        <w:jc w:val="both"/>
        <w:rPr>
          <w:rFonts w:ascii="Times New Roman" w:hAnsi="Times New Roman" w:cs="Times New Roman"/>
          <w:sz w:val="24"/>
          <w:szCs w:val="24"/>
        </w:rPr>
      </w:pPr>
    </w:p>
    <w:p w14:paraId="7B7968FD" w14:textId="77777777" w:rsidR="002D60E1" w:rsidRPr="00A1344F" w:rsidRDefault="002D60E1" w:rsidP="002D60E1">
      <w:pPr>
        <w:spacing w:after="0" w:line="240" w:lineRule="auto"/>
        <w:jc w:val="both"/>
        <w:rPr>
          <w:rFonts w:ascii="Times New Roman" w:hAnsi="Times New Roman" w:cs="Times New Roman"/>
          <w:sz w:val="24"/>
          <w:szCs w:val="24"/>
        </w:rPr>
      </w:pPr>
      <w:r w:rsidRPr="00A1344F">
        <w:rPr>
          <w:rFonts w:ascii="Times New Roman" w:hAnsi="Times New Roman" w:cs="Times New Roman"/>
          <w:sz w:val="24"/>
          <w:szCs w:val="24"/>
        </w:rPr>
        <w:t>(2) Keskkonnaameti erivahendid on käerauad.</w:t>
      </w:r>
    </w:p>
    <w:p w14:paraId="7BBDB21C" w14:textId="77777777" w:rsidR="002D60E1" w:rsidRPr="00A1344F" w:rsidRDefault="002D60E1" w:rsidP="002D60E1">
      <w:pPr>
        <w:spacing w:after="0" w:line="240" w:lineRule="auto"/>
        <w:jc w:val="both"/>
        <w:rPr>
          <w:rFonts w:ascii="Times New Roman" w:hAnsi="Times New Roman" w:cs="Times New Roman"/>
          <w:sz w:val="24"/>
          <w:szCs w:val="24"/>
        </w:rPr>
      </w:pPr>
    </w:p>
    <w:p w14:paraId="3766D448" w14:textId="77777777" w:rsidR="002D60E1" w:rsidRPr="00A1344F" w:rsidRDefault="002D60E1" w:rsidP="002D60E1">
      <w:pPr>
        <w:spacing w:after="0" w:line="240" w:lineRule="auto"/>
        <w:jc w:val="both"/>
        <w:rPr>
          <w:rFonts w:ascii="Times New Roman" w:hAnsi="Times New Roman" w:cs="Times New Roman"/>
          <w:sz w:val="24"/>
          <w:szCs w:val="24"/>
        </w:rPr>
      </w:pPr>
      <w:r w:rsidRPr="00A1344F">
        <w:rPr>
          <w:rFonts w:ascii="Times New Roman" w:hAnsi="Times New Roman" w:cs="Times New Roman"/>
          <w:sz w:val="24"/>
          <w:szCs w:val="24"/>
        </w:rPr>
        <w:t>(3) Keskkonnaameti teenistusrelvad on gaasirelv ja külmrelv.“.</w:t>
      </w:r>
    </w:p>
    <w:p w14:paraId="591AF0FF" w14:textId="7EEAAE96" w:rsidR="002D60E1" w:rsidRPr="007508B9" w:rsidRDefault="002D60E1" w:rsidP="00810FFB">
      <w:pPr>
        <w:spacing w:after="0" w:line="240" w:lineRule="auto"/>
        <w:jc w:val="both"/>
        <w:rPr>
          <w:rFonts w:ascii="Times New Roman" w:hAnsi="Times New Roman" w:cs="Times New Roman"/>
          <w:b/>
          <w:bCs/>
          <w:sz w:val="24"/>
          <w:szCs w:val="24"/>
        </w:rPr>
      </w:pPr>
    </w:p>
    <w:p w14:paraId="3FBA0EBC" w14:textId="31A4C215" w:rsidR="00D86EEC" w:rsidRDefault="00A456C8" w:rsidP="00810FFB">
      <w:pPr>
        <w:spacing w:after="0" w:line="240" w:lineRule="auto"/>
        <w:jc w:val="both"/>
        <w:rPr>
          <w:rFonts w:ascii="Times New Roman" w:hAnsi="Times New Roman" w:cs="Times New Roman"/>
          <w:sz w:val="24"/>
          <w:szCs w:val="24"/>
        </w:rPr>
      </w:pPr>
      <w:r w:rsidRPr="00A456C8">
        <w:rPr>
          <w:rFonts w:ascii="Times New Roman" w:hAnsi="Times New Roman" w:cs="Times New Roman"/>
          <w:b/>
          <w:bCs/>
          <w:sz w:val="24"/>
          <w:szCs w:val="24"/>
        </w:rPr>
        <w:t xml:space="preserve">§ </w:t>
      </w:r>
      <w:r w:rsidR="00583057">
        <w:rPr>
          <w:rFonts w:ascii="Times New Roman" w:hAnsi="Times New Roman" w:cs="Times New Roman"/>
          <w:b/>
          <w:bCs/>
          <w:sz w:val="24"/>
          <w:szCs w:val="24"/>
        </w:rPr>
        <w:t>2</w:t>
      </w:r>
      <w:r w:rsidR="00E8430E">
        <w:rPr>
          <w:rFonts w:ascii="Times New Roman" w:hAnsi="Times New Roman" w:cs="Times New Roman"/>
          <w:b/>
          <w:bCs/>
          <w:sz w:val="24"/>
          <w:szCs w:val="24"/>
        </w:rPr>
        <w:t>7</w:t>
      </w:r>
      <w:r w:rsidRPr="00A456C8">
        <w:rPr>
          <w:rFonts w:ascii="Times New Roman" w:hAnsi="Times New Roman" w:cs="Times New Roman"/>
          <w:b/>
          <w:bCs/>
          <w:sz w:val="24"/>
          <w:szCs w:val="24"/>
        </w:rPr>
        <w:t>. Tuleohutuse seaduse muutmine</w:t>
      </w:r>
    </w:p>
    <w:p w14:paraId="109AA356" w14:textId="77777777" w:rsidR="00A1344F" w:rsidRDefault="00A1344F" w:rsidP="00810FFB">
      <w:pPr>
        <w:spacing w:after="0" w:line="240" w:lineRule="auto"/>
        <w:jc w:val="both"/>
        <w:rPr>
          <w:rFonts w:ascii="Times New Roman" w:hAnsi="Times New Roman" w:cs="Times New Roman"/>
          <w:sz w:val="24"/>
          <w:szCs w:val="24"/>
        </w:rPr>
      </w:pPr>
    </w:p>
    <w:p w14:paraId="12613613" w14:textId="14E78309" w:rsidR="00A456C8" w:rsidRPr="00203E59" w:rsidRDefault="00873332" w:rsidP="00810F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Tuleohutuse seadus</w:t>
      </w:r>
      <w:r w:rsidR="00B05193">
        <w:rPr>
          <w:rFonts w:ascii="Times New Roman" w:hAnsi="Times New Roman" w:cs="Times New Roman"/>
          <w:sz w:val="24"/>
          <w:szCs w:val="24"/>
        </w:rPr>
        <w:t xml:space="preserve">t </w:t>
      </w:r>
      <w:r>
        <w:rPr>
          <w:rFonts w:ascii="Times New Roman" w:hAnsi="Times New Roman" w:cs="Times New Roman"/>
          <w:sz w:val="24"/>
          <w:szCs w:val="24"/>
        </w:rPr>
        <w:t xml:space="preserve">täiendatakse §-ga </w:t>
      </w:r>
      <w:bookmarkStart w:id="59" w:name="_Hlk181697851"/>
      <w:r w:rsidR="001E5CE3">
        <w:rPr>
          <w:rFonts w:ascii="Times New Roman" w:hAnsi="Times New Roman" w:cs="Times New Roman"/>
          <w:sz w:val="24"/>
          <w:szCs w:val="24"/>
        </w:rPr>
        <w:t>40</w:t>
      </w:r>
      <w:r w:rsidR="001E5CE3" w:rsidRPr="00A02FC5">
        <w:rPr>
          <w:rFonts w:ascii="Times New Roman" w:hAnsi="Times New Roman" w:cs="Times New Roman"/>
          <w:sz w:val="24"/>
          <w:szCs w:val="24"/>
          <w:vertAlign w:val="superscript"/>
        </w:rPr>
        <w:t>1</w:t>
      </w:r>
      <w:bookmarkEnd w:id="59"/>
      <w:r w:rsidR="001E5CE3">
        <w:rPr>
          <w:rFonts w:ascii="Times New Roman" w:hAnsi="Times New Roman" w:cs="Times New Roman"/>
          <w:sz w:val="24"/>
          <w:szCs w:val="24"/>
        </w:rPr>
        <w:t xml:space="preserve"> järgmises sõnastuses:</w:t>
      </w:r>
      <w:r w:rsidRPr="00203E59">
        <w:rPr>
          <w:rFonts w:ascii="Times New Roman" w:hAnsi="Times New Roman" w:cs="Times New Roman"/>
          <w:sz w:val="24"/>
          <w:szCs w:val="24"/>
        </w:rPr>
        <w:t xml:space="preserve"> </w:t>
      </w:r>
    </w:p>
    <w:p w14:paraId="44C234F9" w14:textId="72ED15D0" w:rsidR="00302181" w:rsidRPr="004007AC" w:rsidRDefault="00302181" w:rsidP="00302181">
      <w:pPr>
        <w:spacing w:after="0" w:line="240" w:lineRule="auto"/>
        <w:jc w:val="both"/>
        <w:rPr>
          <w:rFonts w:ascii="Times New Roman" w:hAnsi="Times New Roman" w:cs="Times New Roman"/>
          <w:b/>
          <w:bCs/>
          <w:sz w:val="24"/>
          <w:szCs w:val="24"/>
          <w:vertAlign w:val="superscript"/>
        </w:rPr>
      </w:pPr>
      <w:bookmarkStart w:id="60" w:name="_Hlk181606552"/>
      <w:r w:rsidRPr="00302181">
        <w:rPr>
          <w:rFonts w:ascii="Times New Roman" w:hAnsi="Times New Roman" w:cs="Times New Roman"/>
          <w:b/>
          <w:bCs/>
          <w:sz w:val="24"/>
          <w:szCs w:val="24"/>
        </w:rPr>
        <w:t xml:space="preserve">„§ </w:t>
      </w:r>
      <w:r>
        <w:rPr>
          <w:rFonts w:ascii="Times New Roman" w:hAnsi="Times New Roman" w:cs="Times New Roman"/>
          <w:b/>
          <w:bCs/>
          <w:sz w:val="24"/>
          <w:szCs w:val="24"/>
        </w:rPr>
        <w:t>4</w:t>
      </w:r>
      <w:r w:rsidR="00A02FC5">
        <w:rPr>
          <w:rFonts w:ascii="Times New Roman" w:hAnsi="Times New Roman" w:cs="Times New Roman"/>
          <w:b/>
          <w:bCs/>
          <w:sz w:val="24"/>
          <w:szCs w:val="24"/>
        </w:rPr>
        <w:t>0</w:t>
      </w:r>
      <w:r w:rsidR="00A02FC5" w:rsidRPr="00C27B64">
        <w:rPr>
          <w:rFonts w:ascii="Times New Roman" w:hAnsi="Times New Roman" w:cs="Times New Roman"/>
          <w:b/>
          <w:bCs/>
          <w:sz w:val="24"/>
          <w:szCs w:val="24"/>
          <w:vertAlign w:val="superscript"/>
        </w:rPr>
        <w:t>1</w:t>
      </w:r>
      <w:r w:rsidRPr="00302181">
        <w:rPr>
          <w:rFonts w:ascii="Times New Roman" w:hAnsi="Times New Roman" w:cs="Times New Roman"/>
          <w:b/>
          <w:bCs/>
          <w:sz w:val="24"/>
          <w:szCs w:val="24"/>
        </w:rPr>
        <w:t>. Vahetu sunni kasutamine</w:t>
      </w:r>
    </w:p>
    <w:p w14:paraId="1925DA48" w14:textId="77777777" w:rsidR="00886559" w:rsidRDefault="00886559" w:rsidP="00203E59">
      <w:pPr>
        <w:spacing w:after="0" w:line="240" w:lineRule="auto"/>
        <w:jc w:val="both"/>
        <w:rPr>
          <w:rFonts w:ascii="Times New Roman" w:hAnsi="Times New Roman" w:cs="Times New Roman"/>
          <w:sz w:val="24"/>
          <w:szCs w:val="24"/>
        </w:rPr>
      </w:pPr>
      <w:bookmarkStart w:id="61" w:name="_Hlk181606531"/>
    </w:p>
    <w:bookmarkEnd w:id="60"/>
    <w:p w14:paraId="782F9333" w14:textId="4CB36491" w:rsidR="00203E59" w:rsidRPr="00301885" w:rsidRDefault="00203E59" w:rsidP="00203E59">
      <w:pPr>
        <w:spacing w:after="0" w:line="240" w:lineRule="auto"/>
        <w:jc w:val="both"/>
        <w:rPr>
          <w:rFonts w:ascii="Times New Roman" w:hAnsi="Times New Roman" w:cs="Times New Roman"/>
          <w:sz w:val="24"/>
          <w:szCs w:val="24"/>
        </w:rPr>
      </w:pPr>
      <w:r w:rsidRPr="00301885">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542F0C07" w14:textId="77777777" w:rsidR="00203E59" w:rsidRPr="00301885" w:rsidRDefault="00203E59" w:rsidP="00203E59">
      <w:pPr>
        <w:spacing w:after="0" w:line="240" w:lineRule="auto"/>
        <w:jc w:val="both"/>
        <w:rPr>
          <w:rFonts w:ascii="Times New Roman" w:hAnsi="Times New Roman" w:cs="Times New Roman"/>
          <w:sz w:val="24"/>
          <w:szCs w:val="24"/>
        </w:rPr>
      </w:pPr>
    </w:p>
    <w:p w14:paraId="2BED562A" w14:textId="77777777" w:rsidR="00203E59" w:rsidRPr="00301885" w:rsidRDefault="00203E59" w:rsidP="00203E59">
      <w:pPr>
        <w:spacing w:after="0" w:line="240" w:lineRule="auto"/>
        <w:jc w:val="both"/>
        <w:rPr>
          <w:rFonts w:ascii="Times New Roman" w:hAnsi="Times New Roman" w:cs="Times New Roman"/>
          <w:sz w:val="24"/>
          <w:szCs w:val="24"/>
        </w:rPr>
      </w:pPr>
      <w:r w:rsidRPr="00301885">
        <w:rPr>
          <w:rFonts w:ascii="Times New Roman" w:hAnsi="Times New Roman" w:cs="Times New Roman"/>
          <w:sz w:val="24"/>
          <w:szCs w:val="24"/>
        </w:rPr>
        <w:t>(2) Keskkonnaameti erivahendid on käerauad.</w:t>
      </w:r>
    </w:p>
    <w:p w14:paraId="4B0F5922" w14:textId="77777777" w:rsidR="00203E59" w:rsidRPr="00301885" w:rsidRDefault="00203E59" w:rsidP="00203E59">
      <w:pPr>
        <w:spacing w:after="0" w:line="240" w:lineRule="auto"/>
        <w:jc w:val="both"/>
        <w:rPr>
          <w:rFonts w:ascii="Times New Roman" w:hAnsi="Times New Roman" w:cs="Times New Roman"/>
          <w:sz w:val="24"/>
          <w:szCs w:val="24"/>
        </w:rPr>
      </w:pPr>
    </w:p>
    <w:p w14:paraId="398B1EF1" w14:textId="0A045ACE" w:rsidR="00A456C8" w:rsidRDefault="00203E59" w:rsidP="00810FFB">
      <w:pPr>
        <w:spacing w:after="0" w:line="240" w:lineRule="auto"/>
        <w:jc w:val="both"/>
        <w:rPr>
          <w:rFonts w:ascii="Times New Roman" w:hAnsi="Times New Roman" w:cs="Times New Roman"/>
          <w:b/>
          <w:bCs/>
          <w:sz w:val="24"/>
          <w:szCs w:val="24"/>
        </w:rPr>
      </w:pPr>
      <w:r w:rsidRPr="00301885">
        <w:rPr>
          <w:rFonts w:ascii="Times New Roman" w:hAnsi="Times New Roman" w:cs="Times New Roman"/>
          <w:sz w:val="24"/>
          <w:szCs w:val="24"/>
        </w:rPr>
        <w:t>(3) Keskkonnaameti teenistusrelvad on gaasirelv ja külmrelv.“.</w:t>
      </w:r>
    </w:p>
    <w:bookmarkEnd w:id="61"/>
    <w:p w14:paraId="03EEB981" w14:textId="77777777" w:rsidR="00A456C8" w:rsidRPr="00A456C8" w:rsidRDefault="00A456C8" w:rsidP="00810FFB">
      <w:pPr>
        <w:spacing w:after="0" w:line="240" w:lineRule="auto"/>
        <w:jc w:val="both"/>
        <w:rPr>
          <w:rFonts w:ascii="Times New Roman" w:hAnsi="Times New Roman" w:cs="Times New Roman"/>
          <w:b/>
          <w:bCs/>
          <w:sz w:val="24"/>
          <w:szCs w:val="24"/>
        </w:rPr>
      </w:pPr>
    </w:p>
    <w:p w14:paraId="7E293E88" w14:textId="18B67E31" w:rsidR="0067255B" w:rsidRPr="008A3B0C" w:rsidRDefault="71151822" w:rsidP="00810FFB">
      <w:pPr>
        <w:spacing w:after="0" w:line="240" w:lineRule="auto"/>
        <w:jc w:val="both"/>
        <w:rPr>
          <w:rFonts w:ascii="Times New Roman" w:hAnsi="Times New Roman" w:cs="Times New Roman"/>
          <w:b/>
          <w:bCs/>
          <w:sz w:val="24"/>
          <w:szCs w:val="24"/>
        </w:rPr>
      </w:pPr>
      <w:commentRangeStart w:id="62"/>
      <w:r w:rsidRPr="4FEEABD4">
        <w:rPr>
          <w:rFonts w:ascii="Times New Roman" w:hAnsi="Times New Roman" w:cs="Times New Roman"/>
          <w:b/>
          <w:bCs/>
          <w:sz w:val="24"/>
          <w:szCs w:val="24"/>
        </w:rPr>
        <w:t xml:space="preserve">§ </w:t>
      </w:r>
      <w:r w:rsidR="15BA21BF" w:rsidRPr="4FEEABD4">
        <w:rPr>
          <w:rFonts w:ascii="Times New Roman" w:hAnsi="Times New Roman" w:cs="Times New Roman"/>
          <w:b/>
          <w:bCs/>
          <w:sz w:val="24"/>
          <w:szCs w:val="24"/>
        </w:rPr>
        <w:t>2</w:t>
      </w:r>
      <w:r w:rsidR="5FF1CA2D" w:rsidRPr="4FEEABD4">
        <w:rPr>
          <w:rFonts w:ascii="Times New Roman" w:hAnsi="Times New Roman" w:cs="Times New Roman"/>
          <w:b/>
          <w:bCs/>
          <w:sz w:val="24"/>
          <w:szCs w:val="24"/>
        </w:rPr>
        <w:t>8</w:t>
      </w:r>
      <w:r w:rsidRPr="4FEEABD4">
        <w:rPr>
          <w:rFonts w:ascii="Times New Roman" w:hAnsi="Times New Roman" w:cs="Times New Roman"/>
          <w:b/>
          <w:bCs/>
          <w:sz w:val="24"/>
          <w:szCs w:val="24"/>
        </w:rPr>
        <w:t xml:space="preserve">. </w:t>
      </w:r>
      <w:r w:rsidR="4AD480A6" w:rsidRPr="4FEEABD4">
        <w:rPr>
          <w:rFonts w:ascii="Times New Roman" w:hAnsi="Times New Roman" w:cs="Times New Roman"/>
          <w:b/>
          <w:bCs/>
          <w:sz w:val="24"/>
          <w:szCs w:val="24"/>
        </w:rPr>
        <w:t>Tööstusheite seadus</w:t>
      </w:r>
      <w:r w:rsidR="22D75E67" w:rsidRPr="4FEEABD4">
        <w:rPr>
          <w:rFonts w:ascii="Times New Roman" w:hAnsi="Times New Roman" w:cs="Times New Roman"/>
          <w:b/>
          <w:bCs/>
          <w:sz w:val="24"/>
          <w:szCs w:val="24"/>
        </w:rPr>
        <w:t>e muutmine</w:t>
      </w:r>
      <w:commentRangeEnd w:id="62"/>
      <w:r w:rsidR="00F91A26">
        <w:commentReference w:id="62"/>
      </w:r>
    </w:p>
    <w:p w14:paraId="57D7860D" w14:textId="77777777" w:rsidR="008A3B0C" w:rsidRDefault="008A3B0C" w:rsidP="00810FFB">
      <w:pPr>
        <w:spacing w:after="0" w:line="240" w:lineRule="auto"/>
        <w:jc w:val="both"/>
        <w:rPr>
          <w:rFonts w:ascii="Times New Roman" w:hAnsi="Times New Roman" w:cs="Times New Roman"/>
          <w:sz w:val="24"/>
          <w:szCs w:val="24"/>
        </w:rPr>
      </w:pPr>
    </w:p>
    <w:p w14:paraId="5F2D592E" w14:textId="77777777" w:rsidR="00F61EED" w:rsidRPr="00F61EED" w:rsidRDefault="0067255B" w:rsidP="00F61EED">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T</w:t>
      </w:r>
      <w:r w:rsidR="00DA55CC" w:rsidRPr="008A3B0C">
        <w:rPr>
          <w:rFonts w:ascii="Times New Roman" w:hAnsi="Times New Roman" w:cs="Times New Roman"/>
          <w:sz w:val="24"/>
          <w:szCs w:val="24"/>
        </w:rPr>
        <w:t>ööstusheite seaduse</w:t>
      </w:r>
      <w:r w:rsidRPr="008A3B0C">
        <w:rPr>
          <w:rFonts w:ascii="Times New Roman" w:hAnsi="Times New Roman" w:cs="Times New Roman"/>
          <w:sz w:val="24"/>
          <w:szCs w:val="24"/>
        </w:rPr>
        <w:t xml:space="preserve"> § 161</w:t>
      </w:r>
      <w:r w:rsidRPr="008A3B0C">
        <w:rPr>
          <w:rFonts w:ascii="Times New Roman" w:hAnsi="Times New Roman" w:cs="Times New Roman"/>
          <w:sz w:val="24"/>
          <w:szCs w:val="24"/>
          <w:vertAlign w:val="superscript"/>
        </w:rPr>
        <w:t>2</w:t>
      </w:r>
      <w:r w:rsidR="00DA55CC" w:rsidRPr="008A3B0C">
        <w:rPr>
          <w:rFonts w:ascii="Times New Roman" w:hAnsi="Times New Roman" w:cs="Times New Roman"/>
          <w:sz w:val="24"/>
          <w:szCs w:val="24"/>
        </w:rPr>
        <w:t xml:space="preserve"> </w:t>
      </w:r>
      <w:r w:rsidR="00F61EED" w:rsidRPr="00F61EED">
        <w:rPr>
          <w:rFonts w:ascii="Times New Roman" w:hAnsi="Times New Roman" w:cs="Times New Roman"/>
          <w:sz w:val="24"/>
          <w:szCs w:val="24"/>
        </w:rPr>
        <w:t>tekst muudetakse ja sõnastatakse järgmiselt:</w:t>
      </w:r>
    </w:p>
    <w:p w14:paraId="69C33484" w14:textId="77777777" w:rsidR="00F61EED" w:rsidRPr="00F61EED" w:rsidRDefault="00F61EED" w:rsidP="00F61EED">
      <w:pPr>
        <w:spacing w:after="0" w:line="240" w:lineRule="auto"/>
        <w:jc w:val="both"/>
        <w:rPr>
          <w:rFonts w:ascii="Times New Roman" w:hAnsi="Times New Roman" w:cs="Times New Roman"/>
          <w:sz w:val="24"/>
          <w:szCs w:val="24"/>
        </w:rPr>
      </w:pPr>
      <w:r w:rsidRPr="00F61EED">
        <w:rPr>
          <w:rFonts w:ascii="Times New Roman" w:hAnsi="Times New Roman" w:cs="Times New Roman"/>
          <w:sz w:val="24"/>
          <w:szCs w:val="24"/>
        </w:rPr>
        <w:lastRenderedPageBreak/>
        <w:t xml:space="preserve">„(1) Keskkonnaametil on lubatud kasutada füüsilist jõudu, erivahendeid ja teenistusrelvi korrakaitseseaduses sätestatud alusel ja korras. </w:t>
      </w:r>
    </w:p>
    <w:p w14:paraId="00C2A0FF" w14:textId="77777777" w:rsidR="00F61EED" w:rsidRPr="00F61EED" w:rsidRDefault="00F61EED" w:rsidP="00F61EED">
      <w:pPr>
        <w:spacing w:after="0" w:line="240" w:lineRule="auto"/>
        <w:jc w:val="both"/>
        <w:rPr>
          <w:rFonts w:ascii="Times New Roman" w:hAnsi="Times New Roman" w:cs="Times New Roman"/>
          <w:sz w:val="24"/>
          <w:szCs w:val="24"/>
        </w:rPr>
      </w:pPr>
    </w:p>
    <w:p w14:paraId="45A6FF79" w14:textId="77777777" w:rsidR="00F61EED" w:rsidRPr="00F61EED" w:rsidRDefault="00F61EED" w:rsidP="00F61EED">
      <w:pPr>
        <w:spacing w:after="0" w:line="240" w:lineRule="auto"/>
        <w:jc w:val="both"/>
        <w:rPr>
          <w:rFonts w:ascii="Times New Roman" w:hAnsi="Times New Roman" w:cs="Times New Roman"/>
          <w:sz w:val="24"/>
          <w:szCs w:val="24"/>
        </w:rPr>
      </w:pPr>
      <w:r w:rsidRPr="00F61EED">
        <w:rPr>
          <w:rFonts w:ascii="Times New Roman" w:hAnsi="Times New Roman" w:cs="Times New Roman"/>
          <w:sz w:val="24"/>
          <w:szCs w:val="24"/>
        </w:rPr>
        <w:t>(2) Keskkonnaameti erivahendid on käerauad.</w:t>
      </w:r>
    </w:p>
    <w:p w14:paraId="32A39E93" w14:textId="77777777" w:rsidR="00F61EED" w:rsidRPr="00F61EED" w:rsidRDefault="00F61EED" w:rsidP="00F61EED">
      <w:pPr>
        <w:spacing w:after="0" w:line="240" w:lineRule="auto"/>
        <w:jc w:val="both"/>
        <w:rPr>
          <w:rFonts w:ascii="Times New Roman" w:hAnsi="Times New Roman" w:cs="Times New Roman"/>
          <w:sz w:val="24"/>
          <w:szCs w:val="24"/>
        </w:rPr>
      </w:pPr>
    </w:p>
    <w:p w14:paraId="4A0735A2" w14:textId="77777777" w:rsidR="00F61EED" w:rsidRPr="00F61EED" w:rsidRDefault="00F61EED" w:rsidP="00F61EED">
      <w:pPr>
        <w:spacing w:after="0" w:line="240" w:lineRule="auto"/>
        <w:jc w:val="both"/>
        <w:rPr>
          <w:rFonts w:ascii="Times New Roman" w:hAnsi="Times New Roman" w:cs="Times New Roman"/>
          <w:sz w:val="24"/>
          <w:szCs w:val="24"/>
        </w:rPr>
      </w:pPr>
      <w:r w:rsidRPr="00F61EED">
        <w:rPr>
          <w:rFonts w:ascii="Times New Roman" w:hAnsi="Times New Roman" w:cs="Times New Roman"/>
          <w:sz w:val="24"/>
          <w:szCs w:val="24"/>
        </w:rPr>
        <w:t>(3) Keskkonnaameti teenistusrelvad on gaasirelv ja külmrelv.“.</w:t>
      </w:r>
    </w:p>
    <w:p w14:paraId="2A925636" w14:textId="51B67CF2" w:rsidR="0067255B" w:rsidRDefault="0067255B" w:rsidP="00F61EED">
      <w:pPr>
        <w:spacing w:after="0" w:line="240" w:lineRule="auto"/>
        <w:jc w:val="both"/>
        <w:rPr>
          <w:rFonts w:ascii="Times New Roman" w:hAnsi="Times New Roman" w:cs="Times New Roman"/>
          <w:sz w:val="24"/>
          <w:szCs w:val="24"/>
        </w:rPr>
      </w:pPr>
    </w:p>
    <w:p w14:paraId="2B7C49D1" w14:textId="2C13DA1F" w:rsidR="00097418" w:rsidRPr="00097418" w:rsidRDefault="00097418" w:rsidP="00F61EED">
      <w:pPr>
        <w:spacing w:after="0" w:line="240" w:lineRule="auto"/>
        <w:jc w:val="both"/>
        <w:rPr>
          <w:rFonts w:ascii="Times New Roman" w:hAnsi="Times New Roman" w:cs="Times New Roman"/>
          <w:b/>
          <w:bCs/>
          <w:sz w:val="24"/>
          <w:szCs w:val="24"/>
        </w:rPr>
      </w:pPr>
      <w:r w:rsidRPr="00097418">
        <w:rPr>
          <w:rFonts w:ascii="Times New Roman" w:hAnsi="Times New Roman" w:cs="Times New Roman"/>
          <w:b/>
          <w:bCs/>
          <w:sz w:val="24"/>
          <w:szCs w:val="24"/>
        </w:rPr>
        <w:t xml:space="preserve">§ </w:t>
      </w:r>
      <w:r w:rsidR="00583057">
        <w:rPr>
          <w:rFonts w:ascii="Times New Roman" w:hAnsi="Times New Roman" w:cs="Times New Roman"/>
          <w:b/>
          <w:bCs/>
          <w:sz w:val="24"/>
          <w:szCs w:val="24"/>
        </w:rPr>
        <w:t>2</w:t>
      </w:r>
      <w:r w:rsidR="00E8430E">
        <w:rPr>
          <w:rFonts w:ascii="Times New Roman" w:hAnsi="Times New Roman" w:cs="Times New Roman"/>
          <w:b/>
          <w:bCs/>
          <w:sz w:val="24"/>
          <w:szCs w:val="24"/>
        </w:rPr>
        <w:t>9</w:t>
      </w:r>
      <w:r w:rsidRPr="00097418">
        <w:rPr>
          <w:rFonts w:ascii="Times New Roman" w:hAnsi="Times New Roman" w:cs="Times New Roman"/>
          <w:b/>
          <w:bCs/>
          <w:sz w:val="24"/>
          <w:szCs w:val="24"/>
        </w:rPr>
        <w:t>. Vedelkütuse seaduse muutmine</w:t>
      </w:r>
    </w:p>
    <w:p w14:paraId="3F5DB44C" w14:textId="77777777" w:rsidR="00097418" w:rsidRDefault="00097418" w:rsidP="00F61EED">
      <w:pPr>
        <w:spacing w:after="0" w:line="240" w:lineRule="auto"/>
        <w:jc w:val="both"/>
        <w:rPr>
          <w:rFonts w:ascii="Times New Roman" w:hAnsi="Times New Roman" w:cs="Times New Roman"/>
          <w:sz w:val="24"/>
          <w:szCs w:val="24"/>
        </w:rPr>
      </w:pPr>
    </w:p>
    <w:p w14:paraId="5ACEDC89" w14:textId="4BF88567" w:rsidR="00097418" w:rsidRDefault="65E3B682" w:rsidP="00F61EED">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 xml:space="preserve">Vedelkütuse seaduse </w:t>
      </w:r>
      <w:r w:rsidR="6025791C" w:rsidRPr="4FEEABD4">
        <w:rPr>
          <w:rFonts w:ascii="Times New Roman" w:hAnsi="Times New Roman" w:cs="Times New Roman"/>
          <w:sz w:val="24"/>
          <w:szCs w:val="24"/>
        </w:rPr>
        <w:t>5</w:t>
      </w:r>
      <w:r w:rsidR="21BE4BB3" w:rsidRPr="4FEEABD4">
        <w:rPr>
          <w:rFonts w:ascii="Times New Roman" w:hAnsi="Times New Roman" w:cs="Times New Roman"/>
          <w:sz w:val="24"/>
          <w:szCs w:val="24"/>
        </w:rPr>
        <w:t>.</w:t>
      </w:r>
      <w:r w:rsidRPr="4FEEABD4">
        <w:rPr>
          <w:rFonts w:ascii="Times New Roman" w:hAnsi="Times New Roman" w:cs="Times New Roman"/>
          <w:sz w:val="24"/>
          <w:szCs w:val="24"/>
        </w:rPr>
        <w:t xml:space="preserve"> peatükki täiendatakse </w:t>
      </w:r>
      <w:commentRangeStart w:id="63"/>
      <w:r w:rsidR="4D4FB59C" w:rsidRPr="4FEEABD4">
        <w:rPr>
          <w:rFonts w:ascii="Times New Roman" w:hAnsi="Times New Roman" w:cs="Times New Roman"/>
          <w:sz w:val="24"/>
          <w:szCs w:val="24"/>
        </w:rPr>
        <w:t>§-ga</w:t>
      </w:r>
      <w:r w:rsidRPr="4FEEABD4">
        <w:rPr>
          <w:rFonts w:ascii="Times New Roman" w:hAnsi="Times New Roman" w:cs="Times New Roman"/>
          <w:sz w:val="24"/>
          <w:szCs w:val="24"/>
        </w:rPr>
        <w:t xml:space="preserve"> 2</w:t>
      </w:r>
      <w:r w:rsidR="1A96A96F" w:rsidRPr="4FEEABD4">
        <w:rPr>
          <w:rFonts w:ascii="Times New Roman" w:hAnsi="Times New Roman" w:cs="Times New Roman"/>
          <w:sz w:val="24"/>
          <w:szCs w:val="24"/>
        </w:rPr>
        <w:t>8</w:t>
      </w:r>
      <w:r w:rsidR="1A96A96F" w:rsidRPr="4FEEABD4">
        <w:rPr>
          <w:rFonts w:ascii="Times New Roman" w:hAnsi="Times New Roman" w:cs="Times New Roman"/>
          <w:sz w:val="24"/>
          <w:szCs w:val="24"/>
          <w:vertAlign w:val="superscript"/>
        </w:rPr>
        <w:t>1</w:t>
      </w:r>
      <w:r w:rsidRPr="4FEEABD4">
        <w:rPr>
          <w:rFonts w:ascii="Times New Roman" w:hAnsi="Times New Roman" w:cs="Times New Roman"/>
          <w:sz w:val="24"/>
          <w:szCs w:val="24"/>
          <w:vertAlign w:val="superscript"/>
        </w:rPr>
        <w:t xml:space="preserve"> </w:t>
      </w:r>
      <w:r w:rsidRPr="4FEEABD4">
        <w:rPr>
          <w:rFonts w:ascii="Times New Roman" w:hAnsi="Times New Roman" w:cs="Times New Roman"/>
          <w:sz w:val="24"/>
          <w:szCs w:val="24"/>
        </w:rPr>
        <w:t>järgmises sõnastuses:</w:t>
      </w:r>
      <w:commentRangeEnd w:id="63"/>
      <w:r w:rsidR="00097418">
        <w:commentReference w:id="63"/>
      </w:r>
    </w:p>
    <w:p w14:paraId="6717EFEE" w14:textId="24DD4883" w:rsidR="00A8792B" w:rsidRPr="00A8792B" w:rsidRDefault="00A8792B" w:rsidP="00A8792B">
      <w:pPr>
        <w:spacing w:after="0" w:line="240" w:lineRule="auto"/>
        <w:jc w:val="both"/>
        <w:rPr>
          <w:rFonts w:ascii="Times New Roman" w:hAnsi="Times New Roman" w:cs="Times New Roman"/>
          <w:b/>
          <w:bCs/>
          <w:sz w:val="24"/>
          <w:szCs w:val="24"/>
          <w:vertAlign w:val="superscript"/>
        </w:rPr>
      </w:pPr>
      <w:bookmarkStart w:id="64" w:name="_Hlk181606980"/>
      <w:r w:rsidRPr="00A8792B">
        <w:rPr>
          <w:rFonts w:ascii="Times New Roman" w:hAnsi="Times New Roman" w:cs="Times New Roman"/>
          <w:b/>
          <w:bCs/>
          <w:sz w:val="24"/>
          <w:szCs w:val="24"/>
        </w:rPr>
        <w:t xml:space="preserve">„§ </w:t>
      </w:r>
      <w:r>
        <w:rPr>
          <w:rFonts w:ascii="Times New Roman" w:hAnsi="Times New Roman" w:cs="Times New Roman"/>
          <w:b/>
          <w:bCs/>
          <w:sz w:val="24"/>
          <w:szCs w:val="24"/>
        </w:rPr>
        <w:t>2</w:t>
      </w:r>
      <w:r w:rsidR="00F05A87">
        <w:rPr>
          <w:rFonts w:ascii="Times New Roman" w:hAnsi="Times New Roman" w:cs="Times New Roman"/>
          <w:b/>
          <w:bCs/>
          <w:sz w:val="24"/>
          <w:szCs w:val="24"/>
        </w:rPr>
        <w:t>8</w:t>
      </w:r>
      <w:r w:rsidR="00F05A87" w:rsidRPr="000A3F9D">
        <w:rPr>
          <w:rFonts w:ascii="Times New Roman" w:hAnsi="Times New Roman" w:cs="Times New Roman"/>
          <w:b/>
          <w:bCs/>
          <w:sz w:val="24"/>
          <w:szCs w:val="24"/>
          <w:vertAlign w:val="superscript"/>
        </w:rPr>
        <w:t>1</w:t>
      </w:r>
      <w:r w:rsidRPr="00A8792B">
        <w:rPr>
          <w:rFonts w:ascii="Times New Roman" w:hAnsi="Times New Roman" w:cs="Times New Roman"/>
          <w:b/>
          <w:bCs/>
          <w:sz w:val="24"/>
          <w:szCs w:val="24"/>
        </w:rPr>
        <w:t>. Vahetu sunni kasutamine</w:t>
      </w:r>
    </w:p>
    <w:p w14:paraId="0622EDBE" w14:textId="77777777" w:rsidR="00A8792B" w:rsidRDefault="00A8792B" w:rsidP="00097418">
      <w:pPr>
        <w:spacing w:after="0" w:line="240" w:lineRule="auto"/>
        <w:jc w:val="both"/>
        <w:rPr>
          <w:rFonts w:ascii="Times New Roman" w:hAnsi="Times New Roman" w:cs="Times New Roman"/>
          <w:sz w:val="24"/>
          <w:szCs w:val="24"/>
        </w:rPr>
      </w:pPr>
    </w:p>
    <w:p w14:paraId="444250DA" w14:textId="4180D2C7" w:rsidR="00097418" w:rsidRPr="00097418" w:rsidRDefault="00097418" w:rsidP="00097418">
      <w:pPr>
        <w:spacing w:after="0" w:line="240" w:lineRule="auto"/>
        <w:jc w:val="both"/>
        <w:rPr>
          <w:rFonts w:ascii="Times New Roman" w:hAnsi="Times New Roman" w:cs="Times New Roman"/>
          <w:sz w:val="24"/>
          <w:szCs w:val="24"/>
        </w:rPr>
      </w:pPr>
      <w:r w:rsidRPr="00097418">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3F248959" w14:textId="77777777" w:rsidR="00097418" w:rsidRPr="00097418" w:rsidRDefault="00097418" w:rsidP="00097418">
      <w:pPr>
        <w:spacing w:after="0" w:line="240" w:lineRule="auto"/>
        <w:jc w:val="both"/>
        <w:rPr>
          <w:rFonts w:ascii="Times New Roman" w:hAnsi="Times New Roman" w:cs="Times New Roman"/>
          <w:sz w:val="24"/>
          <w:szCs w:val="24"/>
        </w:rPr>
      </w:pPr>
    </w:p>
    <w:p w14:paraId="77B5E01D" w14:textId="77777777" w:rsidR="00097418" w:rsidRPr="00097418" w:rsidRDefault="00097418" w:rsidP="00097418">
      <w:pPr>
        <w:spacing w:after="0" w:line="240" w:lineRule="auto"/>
        <w:jc w:val="both"/>
        <w:rPr>
          <w:rFonts w:ascii="Times New Roman" w:hAnsi="Times New Roman" w:cs="Times New Roman"/>
          <w:sz w:val="24"/>
          <w:szCs w:val="24"/>
        </w:rPr>
      </w:pPr>
      <w:r w:rsidRPr="00097418">
        <w:rPr>
          <w:rFonts w:ascii="Times New Roman" w:hAnsi="Times New Roman" w:cs="Times New Roman"/>
          <w:sz w:val="24"/>
          <w:szCs w:val="24"/>
        </w:rPr>
        <w:t>(2) Keskkonnaameti erivahendid on käerauad.</w:t>
      </w:r>
    </w:p>
    <w:p w14:paraId="1763AF00" w14:textId="77777777" w:rsidR="00097418" w:rsidRPr="00097418" w:rsidRDefault="00097418" w:rsidP="00097418">
      <w:pPr>
        <w:spacing w:after="0" w:line="240" w:lineRule="auto"/>
        <w:jc w:val="both"/>
        <w:rPr>
          <w:rFonts w:ascii="Times New Roman" w:hAnsi="Times New Roman" w:cs="Times New Roman"/>
          <w:sz w:val="24"/>
          <w:szCs w:val="24"/>
        </w:rPr>
      </w:pPr>
    </w:p>
    <w:p w14:paraId="663D4D38" w14:textId="77777777" w:rsidR="00097418" w:rsidRPr="00097418" w:rsidRDefault="00097418" w:rsidP="00097418">
      <w:pPr>
        <w:spacing w:after="0" w:line="240" w:lineRule="auto"/>
        <w:jc w:val="both"/>
        <w:rPr>
          <w:rFonts w:ascii="Times New Roman" w:hAnsi="Times New Roman" w:cs="Times New Roman"/>
          <w:sz w:val="24"/>
          <w:szCs w:val="24"/>
        </w:rPr>
      </w:pPr>
      <w:r w:rsidRPr="00097418">
        <w:rPr>
          <w:rFonts w:ascii="Times New Roman" w:hAnsi="Times New Roman" w:cs="Times New Roman"/>
          <w:sz w:val="24"/>
          <w:szCs w:val="24"/>
        </w:rPr>
        <w:t>(3) Keskkonnaameti teenistusrelvad on gaasirelv ja külmrelv.“.</w:t>
      </w:r>
    </w:p>
    <w:bookmarkEnd w:id="64"/>
    <w:p w14:paraId="507F5CB8" w14:textId="77777777" w:rsidR="008A3B0C" w:rsidRPr="00810FFB" w:rsidRDefault="008A3B0C" w:rsidP="00810FFB">
      <w:pPr>
        <w:spacing w:after="0" w:line="240" w:lineRule="auto"/>
        <w:jc w:val="both"/>
        <w:rPr>
          <w:rFonts w:ascii="Times New Roman" w:hAnsi="Times New Roman" w:cs="Times New Roman"/>
          <w:sz w:val="24"/>
          <w:szCs w:val="24"/>
        </w:rPr>
      </w:pPr>
    </w:p>
    <w:p w14:paraId="611E5658" w14:textId="6E5317B7" w:rsidR="0067255B" w:rsidRPr="008A3B0C" w:rsidRDefault="71151822" w:rsidP="00810FFB">
      <w:pPr>
        <w:spacing w:after="0" w:line="240" w:lineRule="auto"/>
        <w:jc w:val="both"/>
        <w:rPr>
          <w:rFonts w:ascii="Times New Roman" w:hAnsi="Times New Roman" w:cs="Times New Roman"/>
          <w:b/>
          <w:bCs/>
          <w:sz w:val="24"/>
          <w:szCs w:val="24"/>
        </w:rPr>
      </w:pPr>
      <w:commentRangeStart w:id="65"/>
      <w:r w:rsidRPr="4FEEABD4">
        <w:rPr>
          <w:rFonts w:ascii="Times New Roman" w:hAnsi="Times New Roman" w:cs="Times New Roman"/>
          <w:b/>
          <w:bCs/>
          <w:sz w:val="24"/>
          <w:szCs w:val="24"/>
        </w:rPr>
        <w:t xml:space="preserve">§ </w:t>
      </w:r>
      <w:r w:rsidR="5FF1CA2D" w:rsidRPr="4FEEABD4">
        <w:rPr>
          <w:rFonts w:ascii="Times New Roman" w:hAnsi="Times New Roman" w:cs="Times New Roman"/>
          <w:b/>
          <w:bCs/>
          <w:sz w:val="24"/>
          <w:szCs w:val="24"/>
        </w:rPr>
        <w:t>30</w:t>
      </w:r>
      <w:r w:rsidRPr="4FEEABD4">
        <w:rPr>
          <w:rFonts w:ascii="Times New Roman" w:hAnsi="Times New Roman" w:cs="Times New Roman"/>
          <w:b/>
          <w:bCs/>
          <w:sz w:val="24"/>
          <w:szCs w:val="24"/>
        </w:rPr>
        <w:t xml:space="preserve">. </w:t>
      </w:r>
      <w:r w:rsidR="4AD480A6" w:rsidRPr="4FEEABD4">
        <w:rPr>
          <w:rFonts w:ascii="Times New Roman" w:hAnsi="Times New Roman" w:cs="Times New Roman"/>
          <w:b/>
          <w:bCs/>
          <w:sz w:val="24"/>
          <w:szCs w:val="24"/>
        </w:rPr>
        <w:t>Veeseadus</w:t>
      </w:r>
      <w:r w:rsidR="22D75E67" w:rsidRPr="4FEEABD4">
        <w:rPr>
          <w:rFonts w:ascii="Times New Roman" w:hAnsi="Times New Roman" w:cs="Times New Roman"/>
          <w:b/>
          <w:bCs/>
          <w:sz w:val="24"/>
          <w:szCs w:val="24"/>
        </w:rPr>
        <w:t>e muutmine</w:t>
      </w:r>
      <w:commentRangeEnd w:id="65"/>
      <w:r w:rsidR="00F91A26">
        <w:commentReference w:id="65"/>
      </w:r>
    </w:p>
    <w:p w14:paraId="6E38F900" w14:textId="77777777" w:rsidR="008A3B0C" w:rsidRDefault="008A3B0C" w:rsidP="00810FFB">
      <w:pPr>
        <w:spacing w:after="0" w:line="240" w:lineRule="auto"/>
        <w:jc w:val="both"/>
        <w:rPr>
          <w:rFonts w:ascii="Times New Roman" w:hAnsi="Times New Roman" w:cs="Times New Roman"/>
          <w:sz w:val="24"/>
          <w:szCs w:val="24"/>
        </w:rPr>
      </w:pPr>
    </w:p>
    <w:p w14:paraId="405D2FFB" w14:textId="77777777" w:rsidR="00F61EED" w:rsidRPr="00F61EED" w:rsidRDefault="0067255B" w:rsidP="00F61EED">
      <w:pPr>
        <w:spacing w:after="0" w:line="240" w:lineRule="auto"/>
        <w:jc w:val="both"/>
        <w:rPr>
          <w:rFonts w:ascii="Times New Roman" w:hAnsi="Times New Roman" w:cs="Times New Roman"/>
          <w:sz w:val="24"/>
          <w:szCs w:val="24"/>
        </w:rPr>
      </w:pPr>
      <w:r w:rsidRPr="008A3B0C">
        <w:rPr>
          <w:rFonts w:ascii="Times New Roman" w:hAnsi="Times New Roman" w:cs="Times New Roman"/>
          <w:sz w:val="24"/>
          <w:szCs w:val="24"/>
        </w:rPr>
        <w:t>Vee</w:t>
      </w:r>
      <w:r w:rsidR="00F91A26" w:rsidRPr="008A3B0C">
        <w:rPr>
          <w:rFonts w:ascii="Times New Roman" w:hAnsi="Times New Roman" w:cs="Times New Roman"/>
          <w:sz w:val="24"/>
          <w:szCs w:val="24"/>
        </w:rPr>
        <w:t>seaduse</w:t>
      </w:r>
      <w:r w:rsidRPr="008A3B0C">
        <w:rPr>
          <w:rFonts w:ascii="Times New Roman" w:hAnsi="Times New Roman" w:cs="Times New Roman"/>
          <w:sz w:val="24"/>
          <w:szCs w:val="24"/>
        </w:rPr>
        <w:t xml:space="preserve"> § 253</w:t>
      </w:r>
      <w:r w:rsidR="00F91A26" w:rsidRPr="008A3B0C">
        <w:rPr>
          <w:rFonts w:ascii="Times New Roman" w:hAnsi="Times New Roman" w:cs="Times New Roman"/>
          <w:sz w:val="24"/>
          <w:szCs w:val="24"/>
        </w:rPr>
        <w:t xml:space="preserve"> </w:t>
      </w:r>
      <w:r w:rsidR="00F61EED" w:rsidRPr="00F61EED">
        <w:rPr>
          <w:rFonts w:ascii="Times New Roman" w:hAnsi="Times New Roman" w:cs="Times New Roman"/>
          <w:sz w:val="24"/>
          <w:szCs w:val="24"/>
        </w:rPr>
        <w:t>tekst muudetakse ja sõnastatakse järgmiselt:</w:t>
      </w:r>
    </w:p>
    <w:p w14:paraId="5206745E" w14:textId="77777777" w:rsidR="00F61EED" w:rsidRPr="00F61EED" w:rsidRDefault="00F61EED" w:rsidP="00F61EED">
      <w:pPr>
        <w:spacing w:after="0" w:line="240" w:lineRule="auto"/>
        <w:jc w:val="both"/>
        <w:rPr>
          <w:rFonts w:ascii="Times New Roman" w:hAnsi="Times New Roman" w:cs="Times New Roman"/>
          <w:sz w:val="24"/>
          <w:szCs w:val="24"/>
        </w:rPr>
      </w:pPr>
      <w:r w:rsidRPr="00F61EED">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5CAB1F3A" w14:textId="77777777" w:rsidR="00F61EED" w:rsidRPr="00F61EED" w:rsidRDefault="00F61EED" w:rsidP="00F61EED">
      <w:pPr>
        <w:spacing w:after="0" w:line="240" w:lineRule="auto"/>
        <w:jc w:val="both"/>
        <w:rPr>
          <w:rFonts w:ascii="Times New Roman" w:hAnsi="Times New Roman" w:cs="Times New Roman"/>
          <w:sz w:val="24"/>
          <w:szCs w:val="24"/>
        </w:rPr>
      </w:pPr>
    </w:p>
    <w:p w14:paraId="2BD9CF2F" w14:textId="77777777" w:rsidR="00F61EED" w:rsidRPr="00F61EED" w:rsidRDefault="00F61EED" w:rsidP="00F61EED">
      <w:pPr>
        <w:spacing w:after="0" w:line="240" w:lineRule="auto"/>
        <w:jc w:val="both"/>
        <w:rPr>
          <w:rFonts w:ascii="Times New Roman" w:hAnsi="Times New Roman" w:cs="Times New Roman"/>
          <w:sz w:val="24"/>
          <w:szCs w:val="24"/>
        </w:rPr>
      </w:pPr>
      <w:r w:rsidRPr="00F61EED">
        <w:rPr>
          <w:rFonts w:ascii="Times New Roman" w:hAnsi="Times New Roman" w:cs="Times New Roman"/>
          <w:sz w:val="24"/>
          <w:szCs w:val="24"/>
        </w:rPr>
        <w:t>(2) Keskkonnaameti erivahendid on käerauad.</w:t>
      </w:r>
    </w:p>
    <w:p w14:paraId="5DEE131E" w14:textId="77777777" w:rsidR="00F61EED" w:rsidRPr="00F61EED" w:rsidRDefault="00F61EED" w:rsidP="00F61EED">
      <w:pPr>
        <w:spacing w:after="0" w:line="240" w:lineRule="auto"/>
        <w:jc w:val="both"/>
        <w:rPr>
          <w:rFonts w:ascii="Times New Roman" w:hAnsi="Times New Roman" w:cs="Times New Roman"/>
          <w:sz w:val="24"/>
          <w:szCs w:val="24"/>
        </w:rPr>
      </w:pPr>
    </w:p>
    <w:p w14:paraId="116045F6" w14:textId="77777777" w:rsidR="00F61EED" w:rsidRDefault="00F61EED" w:rsidP="00F61EED">
      <w:pPr>
        <w:spacing w:after="0" w:line="240" w:lineRule="auto"/>
        <w:jc w:val="both"/>
        <w:rPr>
          <w:rFonts w:ascii="Times New Roman" w:hAnsi="Times New Roman" w:cs="Times New Roman"/>
          <w:sz w:val="24"/>
          <w:szCs w:val="24"/>
        </w:rPr>
      </w:pPr>
      <w:r w:rsidRPr="00F61EED">
        <w:rPr>
          <w:rFonts w:ascii="Times New Roman" w:hAnsi="Times New Roman" w:cs="Times New Roman"/>
          <w:sz w:val="24"/>
          <w:szCs w:val="24"/>
        </w:rPr>
        <w:t>(3) Keskkonnaameti teenistusrelvad on gaasirelv ja külmrelv.“.</w:t>
      </w:r>
    </w:p>
    <w:p w14:paraId="4310762B" w14:textId="77777777" w:rsidR="002B3D38" w:rsidRDefault="002B3D38" w:rsidP="00F61EED">
      <w:pPr>
        <w:spacing w:after="0" w:line="240" w:lineRule="auto"/>
        <w:jc w:val="both"/>
        <w:rPr>
          <w:rFonts w:ascii="Times New Roman" w:hAnsi="Times New Roman" w:cs="Times New Roman"/>
          <w:sz w:val="24"/>
          <w:szCs w:val="24"/>
        </w:rPr>
      </w:pPr>
    </w:p>
    <w:p w14:paraId="37998215" w14:textId="1839005B" w:rsidR="002B3D38" w:rsidRPr="000A3F9D" w:rsidRDefault="002B3D38" w:rsidP="00F61EED">
      <w:pPr>
        <w:spacing w:after="0" w:line="240" w:lineRule="auto"/>
        <w:jc w:val="both"/>
        <w:rPr>
          <w:rFonts w:ascii="Times New Roman" w:hAnsi="Times New Roman" w:cs="Times New Roman"/>
          <w:b/>
          <w:bCs/>
          <w:sz w:val="24"/>
          <w:szCs w:val="24"/>
        </w:rPr>
      </w:pPr>
      <w:r w:rsidRPr="000A3F9D">
        <w:rPr>
          <w:rFonts w:ascii="Times New Roman" w:hAnsi="Times New Roman" w:cs="Times New Roman"/>
          <w:b/>
          <w:bCs/>
          <w:sz w:val="24"/>
          <w:szCs w:val="24"/>
        </w:rPr>
        <w:t xml:space="preserve">§ </w:t>
      </w:r>
      <w:r w:rsidR="00777644">
        <w:rPr>
          <w:rFonts w:ascii="Times New Roman" w:hAnsi="Times New Roman" w:cs="Times New Roman"/>
          <w:b/>
          <w:bCs/>
          <w:sz w:val="24"/>
          <w:szCs w:val="24"/>
        </w:rPr>
        <w:t>3</w:t>
      </w:r>
      <w:r w:rsidR="00E8430E">
        <w:rPr>
          <w:rFonts w:ascii="Times New Roman" w:hAnsi="Times New Roman" w:cs="Times New Roman"/>
          <w:b/>
          <w:bCs/>
          <w:sz w:val="24"/>
          <w:szCs w:val="24"/>
        </w:rPr>
        <w:t>1</w:t>
      </w:r>
      <w:r w:rsidRPr="000A3F9D">
        <w:rPr>
          <w:rFonts w:ascii="Times New Roman" w:hAnsi="Times New Roman" w:cs="Times New Roman"/>
          <w:b/>
          <w:bCs/>
          <w:sz w:val="24"/>
          <w:szCs w:val="24"/>
        </w:rPr>
        <w:t xml:space="preserve">. </w:t>
      </w:r>
      <w:bookmarkStart w:id="66" w:name="_Hlk181606904"/>
      <w:r w:rsidRPr="000A3F9D">
        <w:rPr>
          <w:rFonts w:ascii="Times New Roman" w:hAnsi="Times New Roman" w:cs="Times New Roman"/>
          <w:b/>
          <w:bCs/>
          <w:sz w:val="24"/>
          <w:szCs w:val="24"/>
        </w:rPr>
        <w:t>Ühisveevärgi- ja kanalisatsiooni seaduse</w:t>
      </w:r>
      <w:bookmarkEnd w:id="66"/>
      <w:r w:rsidRPr="000A3F9D">
        <w:rPr>
          <w:rFonts w:ascii="Times New Roman" w:hAnsi="Times New Roman" w:cs="Times New Roman"/>
          <w:b/>
          <w:bCs/>
          <w:sz w:val="24"/>
          <w:szCs w:val="24"/>
        </w:rPr>
        <w:t xml:space="preserve"> muutmine</w:t>
      </w:r>
    </w:p>
    <w:bookmarkEnd w:id="55"/>
    <w:p w14:paraId="0D00DE06" w14:textId="77777777" w:rsidR="008A3B0C" w:rsidRDefault="008A3B0C" w:rsidP="009D6322">
      <w:pPr>
        <w:spacing w:after="0" w:line="240" w:lineRule="auto"/>
        <w:jc w:val="both"/>
        <w:rPr>
          <w:rFonts w:ascii="Times New Roman" w:hAnsi="Times New Roman" w:cs="Times New Roman"/>
          <w:sz w:val="24"/>
          <w:szCs w:val="24"/>
        </w:rPr>
      </w:pPr>
    </w:p>
    <w:p w14:paraId="13E737A2" w14:textId="096648DD" w:rsidR="001B79C7" w:rsidRDefault="412B070D" w:rsidP="009D6322">
      <w:pPr>
        <w:spacing w:after="0" w:line="240" w:lineRule="auto"/>
        <w:jc w:val="both"/>
        <w:rPr>
          <w:rFonts w:ascii="Times New Roman" w:hAnsi="Times New Roman" w:cs="Times New Roman"/>
          <w:sz w:val="24"/>
          <w:szCs w:val="24"/>
        </w:rPr>
      </w:pPr>
      <w:r w:rsidRPr="4FEEABD4">
        <w:rPr>
          <w:rFonts w:ascii="Times New Roman" w:hAnsi="Times New Roman" w:cs="Times New Roman"/>
          <w:sz w:val="24"/>
          <w:szCs w:val="24"/>
        </w:rPr>
        <w:t>Ühisveevärgi- ja kanalisatsiooni seadus</w:t>
      </w:r>
      <w:ins w:id="67" w:author="Kärt Voor - JUSTDIGI" w:date="2025-05-12T08:31:00Z">
        <w:r w:rsidR="3D8475D2" w:rsidRPr="4FEEABD4">
          <w:rPr>
            <w:rFonts w:ascii="Times New Roman" w:hAnsi="Times New Roman" w:cs="Times New Roman"/>
            <w:sz w:val="24"/>
            <w:szCs w:val="24"/>
          </w:rPr>
          <w:t>e</w:t>
        </w:r>
      </w:ins>
      <w:del w:id="68" w:author="Kärt Voor - JUSTDIGI" w:date="2025-05-12T08:31:00Z">
        <w:r w:rsidR="001919F4" w:rsidRPr="4FEEABD4" w:rsidDel="5A1F89C8">
          <w:rPr>
            <w:rFonts w:ascii="Times New Roman" w:hAnsi="Times New Roman" w:cs="Times New Roman"/>
            <w:sz w:val="24"/>
            <w:szCs w:val="24"/>
          </w:rPr>
          <w:delText>t</w:delText>
        </w:r>
      </w:del>
      <w:r w:rsidR="0F1310CD" w:rsidRPr="4FEEABD4">
        <w:rPr>
          <w:rFonts w:ascii="Times New Roman" w:hAnsi="Times New Roman" w:cs="Times New Roman"/>
          <w:sz w:val="24"/>
          <w:szCs w:val="24"/>
        </w:rPr>
        <w:t xml:space="preserve"> </w:t>
      </w:r>
      <w:ins w:id="69" w:author="Kärt Voor - JUSTDIGI" w:date="2025-05-12T08:31:00Z">
        <w:r w:rsidR="3ECCD1A7" w:rsidRPr="4FEEABD4">
          <w:rPr>
            <w:rFonts w:ascii="Times New Roman" w:hAnsi="Times New Roman" w:cs="Times New Roman"/>
            <w:sz w:val="24"/>
            <w:szCs w:val="24"/>
          </w:rPr>
          <w:t xml:space="preserve">9. peatükki </w:t>
        </w:r>
      </w:ins>
      <w:r w:rsidRPr="4FEEABD4">
        <w:rPr>
          <w:rFonts w:ascii="Times New Roman" w:hAnsi="Times New Roman" w:cs="Times New Roman"/>
          <w:sz w:val="24"/>
          <w:szCs w:val="24"/>
        </w:rPr>
        <w:t xml:space="preserve">täiendatakse </w:t>
      </w:r>
      <w:commentRangeStart w:id="70"/>
      <w:r w:rsidRPr="4FEEABD4">
        <w:rPr>
          <w:rFonts w:ascii="Times New Roman" w:hAnsi="Times New Roman" w:cs="Times New Roman"/>
          <w:sz w:val="24"/>
          <w:szCs w:val="24"/>
        </w:rPr>
        <w:t>§-ga 68</w:t>
      </w:r>
      <w:r w:rsidRPr="4FEEABD4">
        <w:rPr>
          <w:rFonts w:ascii="Times New Roman" w:hAnsi="Times New Roman" w:cs="Times New Roman"/>
          <w:sz w:val="24"/>
          <w:szCs w:val="24"/>
          <w:vertAlign w:val="superscript"/>
        </w:rPr>
        <w:t>1</w:t>
      </w:r>
      <w:commentRangeEnd w:id="70"/>
      <w:r w:rsidR="001919F4">
        <w:commentReference w:id="70"/>
      </w:r>
      <w:r w:rsidRPr="4FEEABD4">
        <w:rPr>
          <w:rFonts w:ascii="Times New Roman" w:hAnsi="Times New Roman" w:cs="Times New Roman"/>
          <w:sz w:val="24"/>
          <w:szCs w:val="24"/>
        </w:rPr>
        <w:t xml:space="preserve"> järgmises sõnastuses:</w:t>
      </w:r>
    </w:p>
    <w:p w14:paraId="5D6E7C8A" w14:textId="41A765FA" w:rsidR="008F17C8" w:rsidRPr="00A8792B" w:rsidRDefault="008F17C8" w:rsidP="008F17C8">
      <w:pPr>
        <w:spacing w:after="0" w:line="240" w:lineRule="auto"/>
        <w:jc w:val="both"/>
        <w:rPr>
          <w:rFonts w:ascii="Times New Roman" w:hAnsi="Times New Roman" w:cs="Times New Roman"/>
          <w:b/>
          <w:bCs/>
          <w:sz w:val="24"/>
          <w:szCs w:val="24"/>
          <w:vertAlign w:val="superscript"/>
        </w:rPr>
      </w:pPr>
      <w:r w:rsidRPr="00A8792B">
        <w:rPr>
          <w:rFonts w:ascii="Times New Roman" w:hAnsi="Times New Roman" w:cs="Times New Roman"/>
          <w:b/>
          <w:bCs/>
          <w:sz w:val="24"/>
          <w:szCs w:val="24"/>
        </w:rPr>
        <w:t xml:space="preserve">„§ </w:t>
      </w:r>
      <w:r>
        <w:rPr>
          <w:rFonts w:ascii="Times New Roman" w:hAnsi="Times New Roman" w:cs="Times New Roman"/>
          <w:b/>
          <w:bCs/>
          <w:sz w:val="24"/>
          <w:szCs w:val="24"/>
        </w:rPr>
        <w:t>6</w:t>
      </w:r>
      <w:r w:rsidRPr="008F17C8">
        <w:rPr>
          <w:rFonts w:ascii="Times New Roman" w:hAnsi="Times New Roman" w:cs="Times New Roman"/>
          <w:b/>
          <w:bCs/>
          <w:sz w:val="24"/>
          <w:szCs w:val="24"/>
        </w:rPr>
        <w:t>8</w:t>
      </w:r>
      <w:r w:rsidRPr="008F17C8">
        <w:rPr>
          <w:rFonts w:ascii="Times New Roman" w:hAnsi="Times New Roman" w:cs="Times New Roman"/>
          <w:b/>
          <w:bCs/>
          <w:sz w:val="24"/>
          <w:szCs w:val="24"/>
          <w:vertAlign w:val="superscript"/>
        </w:rPr>
        <w:t>1</w:t>
      </w:r>
      <w:r w:rsidRPr="00A8792B">
        <w:rPr>
          <w:rFonts w:ascii="Times New Roman" w:hAnsi="Times New Roman" w:cs="Times New Roman"/>
          <w:b/>
          <w:bCs/>
          <w:sz w:val="24"/>
          <w:szCs w:val="24"/>
        </w:rPr>
        <w:t>. Vahetu sunni kasutamine</w:t>
      </w:r>
    </w:p>
    <w:p w14:paraId="72ACA846" w14:textId="77777777" w:rsidR="008F17C8" w:rsidRPr="008F17C8" w:rsidRDefault="008F17C8" w:rsidP="008F17C8">
      <w:pPr>
        <w:spacing w:after="0" w:line="240" w:lineRule="auto"/>
        <w:jc w:val="both"/>
        <w:rPr>
          <w:rFonts w:ascii="Times New Roman" w:hAnsi="Times New Roman" w:cs="Times New Roman"/>
          <w:sz w:val="24"/>
          <w:szCs w:val="24"/>
        </w:rPr>
      </w:pPr>
    </w:p>
    <w:p w14:paraId="64C08614" w14:textId="77777777" w:rsidR="008F17C8" w:rsidRPr="008F17C8" w:rsidRDefault="008F17C8" w:rsidP="008F17C8">
      <w:pPr>
        <w:spacing w:after="0" w:line="240" w:lineRule="auto"/>
        <w:jc w:val="both"/>
        <w:rPr>
          <w:rFonts w:ascii="Times New Roman" w:hAnsi="Times New Roman" w:cs="Times New Roman"/>
          <w:sz w:val="24"/>
          <w:szCs w:val="24"/>
        </w:rPr>
      </w:pPr>
      <w:r w:rsidRPr="008F17C8">
        <w:rPr>
          <w:rFonts w:ascii="Times New Roman" w:hAnsi="Times New Roman" w:cs="Times New Roman"/>
          <w:sz w:val="24"/>
          <w:szCs w:val="24"/>
        </w:rPr>
        <w:t xml:space="preserve">„(1) Keskkonnaametil on lubatud kasutada füüsilist jõudu, erivahendeid ja teenistusrelvi korrakaitseseaduses sätestatud alusel ja korras. </w:t>
      </w:r>
    </w:p>
    <w:p w14:paraId="48E4A8D2" w14:textId="77777777" w:rsidR="008F17C8" w:rsidRPr="008F17C8" w:rsidRDefault="008F17C8" w:rsidP="008F17C8">
      <w:pPr>
        <w:spacing w:after="0" w:line="240" w:lineRule="auto"/>
        <w:jc w:val="both"/>
        <w:rPr>
          <w:rFonts w:ascii="Times New Roman" w:hAnsi="Times New Roman" w:cs="Times New Roman"/>
          <w:sz w:val="24"/>
          <w:szCs w:val="24"/>
        </w:rPr>
      </w:pPr>
    </w:p>
    <w:p w14:paraId="072D6E4A" w14:textId="77777777" w:rsidR="008F17C8" w:rsidRPr="008F17C8" w:rsidRDefault="008F17C8" w:rsidP="008F17C8">
      <w:pPr>
        <w:spacing w:after="0" w:line="240" w:lineRule="auto"/>
        <w:jc w:val="both"/>
        <w:rPr>
          <w:rFonts w:ascii="Times New Roman" w:hAnsi="Times New Roman" w:cs="Times New Roman"/>
          <w:sz w:val="24"/>
          <w:szCs w:val="24"/>
        </w:rPr>
      </w:pPr>
      <w:r w:rsidRPr="008F17C8">
        <w:rPr>
          <w:rFonts w:ascii="Times New Roman" w:hAnsi="Times New Roman" w:cs="Times New Roman"/>
          <w:sz w:val="24"/>
          <w:szCs w:val="24"/>
        </w:rPr>
        <w:t>(2) Keskkonnaameti erivahendid on käerauad.</w:t>
      </w:r>
    </w:p>
    <w:p w14:paraId="74ECB2DE" w14:textId="77777777" w:rsidR="008F17C8" w:rsidRPr="008F17C8" w:rsidRDefault="008F17C8" w:rsidP="008F17C8">
      <w:pPr>
        <w:spacing w:after="0" w:line="240" w:lineRule="auto"/>
        <w:jc w:val="both"/>
        <w:rPr>
          <w:rFonts w:ascii="Times New Roman" w:hAnsi="Times New Roman" w:cs="Times New Roman"/>
          <w:sz w:val="24"/>
          <w:szCs w:val="24"/>
        </w:rPr>
      </w:pPr>
    </w:p>
    <w:p w14:paraId="3796F260" w14:textId="77777777" w:rsidR="008F17C8" w:rsidRPr="008F17C8" w:rsidRDefault="008F17C8" w:rsidP="008F17C8">
      <w:pPr>
        <w:spacing w:after="0" w:line="240" w:lineRule="auto"/>
        <w:jc w:val="both"/>
        <w:rPr>
          <w:rFonts w:ascii="Times New Roman" w:hAnsi="Times New Roman" w:cs="Times New Roman"/>
          <w:sz w:val="24"/>
          <w:szCs w:val="24"/>
        </w:rPr>
      </w:pPr>
      <w:r w:rsidRPr="008F17C8">
        <w:rPr>
          <w:rFonts w:ascii="Times New Roman" w:hAnsi="Times New Roman" w:cs="Times New Roman"/>
          <w:sz w:val="24"/>
          <w:szCs w:val="24"/>
        </w:rPr>
        <w:t>(3) Keskkonnaameti teenistusrelvad on gaasirelv ja külmrelv.“.</w:t>
      </w:r>
    </w:p>
    <w:p w14:paraId="32CC220D" w14:textId="34DD0CF1" w:rsidR="008F17C8" w:rsidRPr="00810FFB" w:rsidRDefault="008F17C8" w:rsidP="009D6322">
      <w:pPr>
        <w:spacing w:after="0" w:line="240" w:lineRule="auto"/>
        <w:jc w:val="both"/>
        <w:rPr>
          <w:rFonts w:ascii="Times New Roman" w:hAnsi="Times New Roman" w:cs="Times New Roman"/>
          <w:sz w:val="24"/>
          <w:szCs w:val="24"/>
        </w:rPr>
      </w:pPr>
    </w:p>
    <w:p w14:paraId="5C388284" w14:textId="01542D06" w:rsidR="000F026C" w:rsidRPr="008A3B0C" w:rsidRDefault="00F669C2" w:rsidP="00810FFB">
      <w:pPr>
        <w:spacing w:after="0" w:line="240" w:lineRule="auto"/>
        <w:rPr>
          <w:rFonts w:ascii="Times New Roman" w:hAnsi="Times New Roman" w:cs="Times New Roman"/>
          <w:b/>
          <w:bCs/>
          <w:sz w:val="24"/>
          <w:szCs w:val="24"/>
        </w:rPr>
      </w:pPr>
      <w:r w:rsidRPr="008A3B0C">
        <w:rPr>
          <w:rFonts w:ascii="Times New Roman" w:hAnsi="Times New Roman" w:cs="Times New Roman"/>
          <w:b/>
          <w:bCs/>
          <w:sz w:val="24"/>
          <w:szCs w:val="24"/>
        </w:rPr>
        <w:t xml:space="preserve">§ </w:t>
      </w:r>
      <w:r w:rsidR="00087F2D">
        <w:rPr>
          <w:rFonts w:ascii="Times New Roman" w:hAnsi="Times New Roman" w:cs="Times New Roman"/>
          <w:b/>
          <w:bCs/>
          <w:sz w:val="24"/>
          <w:szCs w:val="24"/>
        </w:rPr>
        <w:t>3</w:t>
      </w:r>
      <w:r w:rsidR="00E8430E">
        <w:rPr>
          <w:rFonts w:ascii="Times New Roman" w:hAnsi="Times New Roman" w:cs="Times New Roman"/>
          <w:b/>
          <w:bCs/>
          <w:sz w:val="24"/>
          <w:szCs w:val="24"/>
        </w:rPr>
        <w:t>2</w:t>
      </w:r>
      <w:r w:rsidRPr="008A3B0C">
        <w:rPr>
          <w:rFonts w:ascii="Times New Roman" w:hAnsi="Times New Roman" w:cs="Times New Roman"/>
          <w:b/>
          <w:bCs/>
          <w:sz w:val="24"/>
          <w:szCs w:val="24"/>
        </w:rPr>
        <w:t>. Seaduse jõustumine</w:t>
      </w:r>
    </w:p>
    <w:p w14:paraId="2054FF61" w14:textId="77777777" w:rsidR="008A3B0C" w:rsidRDefault="008A3B0C" w:rsidP="00810FFB">
      <w:pPr>
        <w:spacing w:after="0" w:line="240" w:lineRule="auto"/>
        <w:rPr>
          <w:rFonts w:ascii="Times New Roman" w:hAnsi="Times New Roman" w:cs="Times New Roman"/>
          <w:sz w:val="24"/>
          <w:szCs w:val="24"/>
        </w:rPr>
      </w:pPr>
    </w:p>
    <w:p w14:paraId="2A3D6938" w14:textId="70452411" w:rsidR="00F669C2" w:rsidRPr="008A3B0C" w:rsidRDefault="4A9A9B4E" w:rsidP="00810FFB">
      <w:pPr>
        <w:spacing w:after="0" w:line="240" w:lineRule="auto"/>
        <w:rPr>
          <w:rFonts w:ascii="Times New Roman" w:hAnsi="Times New Roman" w:cs="Times New Roman"/>
          <w:sz w:val="24"/>
          <w:szCs w:val="24"/>
        </w:rPr>
      </w:pPr>
      <w:ins w:id="71" w:author="Kärt Voor - JUSTDIGI" w:date="2025-05-09T09:39:00Z">
        <w:r w:rsidRPr="4FEEABD4">
          <w:rPr>
            <w:rFonts w:ascii="Times New Roman" w:hAnsi="Times New Roman" w:cs="Times New Roman"/>
            <w:sz w:val="24"/>
            <w:szCs w:val="24"/>
          </w:rPr>
          <w:t>Käesolev s</w:t>
        </w:r>
      </w:ins>
      <w:del w:id="72" w:author="Kärt Voor - JUSTDIGI" w:date="2025-05-09T09:39:00Z">
        <w:r w:rsidR="00414B30" w:rsidRPr="4FEEABD4" w:rsidDel="6B783731">
          <w:rPr>
            <w:rFonts w:ascii="Times New Roman" w:hAnsi="Times New Roman" w:cs="Times New Roman"/>
            <w:sz w:val="24"/>
            <w:szCs w:val="24"/>
          </w:rPr>
          <w:delText>S</w:delText>
        </w:r>
      </w:del>
      <w:r w:rsidR="6B783731" w:rsidRPr="4FEEABD4">
        <w:rPr>
          <w:rFonts w:ascii="Times New Roman" w:hAnsi="Times New Roman" w:cs="Times New Roman"/>
          <w:sz w:val="24"/>
          <w:szCs w:val="24"/>
        </w:rPr>
        <w:t>eadus jõustub</w:t>
      </w:r>
      <w:r w:rsidR="21044349" w:rsidRPr="4FEEABD4">
        <w:rPr>
          <w:rFonts w:ascii="Times New Roman" w:hAnsi="Times New Roman" w:cs="Times New Roman"/>
          <w:sz w:val="24"/>
          <w:szCs w:val="24"/>
        </w:rPr>
        <w:t xml:space="preserve"> 202</w:t>
      </w:r>
      <w:r w:rsidR="33BF8DA9" w:rsidRPr="4FEEABD4">
        <w:rPr>
          <w:rFonts w:ascii="Times New Roman" w:hAnsi="Times New Roman" w:cs="Times New Roman"/>
          <w:sz w:val="24"/>
          <w:szCs w:val="24"/>
        </w:rPr>
        <w:t>6</w:t>
      </w:r>
      <w:r w:rsidR="21044349" w:rsidRPr="4FEEABD4">
        <w:rPr>
          <w:rFonts w:ascii="Times New Roman" w:hAnsi="Times New Roman" w:cs="Times New Roman"/>
          <w:sz w:val="24"/>
          <w:szCs w:val="24"/>
        </w:rPr>
        <w:t>. aasta 1. j</w:t>
      </w:r>
      <w:r w:rsidR="6A3D5D58" w:rsidRPr="4FEEABD4">
        <w:rPr>
          <w:rFonts w:ascii="Times New Roman" w:hAnsi="Times New Roman" w:cs="Times New Roman"/>
          <w:sz w:val="24"/>
          <w:szCs w:val="24"/>
        </w:rPr>
        <w:t>uulil</w:t>
      </w:r>
      <w:r w:rsidR="21044349" w:rsidRPr="4FEEABD4">
        <w:rPr>
          <w:rFonts w:ascii="Times New Roman" w:hAnsi="Times New Roman" w:cs="Times New Roman"/>
          <w:sz w:val="24"/>
          <w:szCs w:val="24"/>
        </w:rPr>
        <w:t>.</w:t>
      </w:r>
    </w:p>
    <w:p w14:paraId="1C0C01A6" w14:textId="77777777" w:rsidR="00142FDB" w:rsidRPr="00810FFB" w:rsidRDefault="00142FDB" w:rsidP="00810FFB">
      <w:pPr>
        <w:spacing w:after="0" w:line="240" w:lineRule="auto"/>
        <w:rPr>
          <w:rFonts w:ascii="Times New Roman" w:hAnsi="Times New Roman" w:cs="Times New Roman"/>
          <w:sz w:val="24"/>
          <w:szCs w:val="24"/>
        </w:rPr>
      </w:pPr>
    </w:p>
    <w:p w14:paraId="019FC351" w14:textId="19C00E58" w:rsidR="0046076E" w:rsidRPr="008A3B0C" w:rsidRDefault="0046076E" w:rsidP="008A3B0C">
      <w:pPr>
        <w:pStyle w:val="Default"/>
        <w:jc w:val="both"/>
        <w:rPr>
          <w:rFonts w:ascii="Times New Roman" w:hAnsi="Times New Roman" w:cs="Times New Roman"/>
          <w:color w:val="auto"/>
        </w:rPr>
      </w:pPr>
      <w:r w:rsidRPr="008A3B0C">
        <w:rPr>
          <w:rFonts w:ascii="Times New Roman" w:hAnsi="Times New Roman" w:cs="Times New Roman"/>
          <w:color w:val="auto"/>
        </w:rPr>
        <w:t>Lauri Hussar</w:t>
      </w:r>
    </w:p>
    <w:p w14:paraId="69149998" w14:textId="77F3158A" w:rsidR="0046076E" w:rsidRPr="008A3B0C" w:rsidRDefault="0046076E" w:rsidP="008A3B0C">
      <w:pPr>
        <w:pStyle w:val="Default"/>
        <w:jc w:val="both"/>
        <w:rPr>
          <w:rFonts w:ascii="Times New Roman" w:hAnsi="Times New Roman" w:cs="Times New Roman"/>
          <w:color w:val="auto"/>
        </w:rPr>
      </w:pPr>
      <w:r w:rsidRPr="008A3B0C">
        <w:rPr>
          <w:rFonts w:ascii="Times New Roman" w:hAnsi="Times New Roman" w:cs="Times New Roman"/>
          <w:color w:val="auto"/>
        </w:rPr>
        <w:t>Riigikogu esimees</w:t>
      </w:r>
    </w:p>
    <w:p w14:paraId="56554BA3" w14:textId="77777777" w:rsidR="0046076E" w:rsidRPr="008A3B0C" w:rsidRDefault="0046076E" w:rsidP="008A3B0C">
      <w:pPr>
        <w:pStyle w:val="Default"/>
        <w:jc w:val="both"/>
        <w:rPr>
          <w:rFonts w:ascii="Times New Roman" w:hAnsi="Times New Roman" w:cs="Times New Roman"/>
          <w:color w:val="auto"/>
        </w:rPr>
      </w:pPr>
    </w:p>
    <w:p w14:paraId="38C4FE60" w14:textId="38C4CEBB" w:rsidR="0046076E" w:rsidRPr="008A3B0C" w:rsidRDefault="0046076E" w:rsidP="008A3B0C">
      <w:pPr>
        <w:pStyle w:val="Default"/>
        <w:jc w:val="both"/>
        <w:rPr>
          <w:rFonts w:ascii="Times New Roman" w:hAnsi="Times New Roman" w:cs="Times New Roman"/>
          <w:color w:val="auto"/>
        </w:rPr>
      </w:pPr>
      <w:r w:rsidRPr="008A3B0C">
        <w:rPr>
          <w:rFonts w:ascii="Times New Roman" w:hAnsi="Times New Roman" w:cs="Times New Roman"/>
          <w:color w:val="auto"/>
        </w:rPr>
        <w:t>Tallinn, ........ ........................... 202</w:t>
      </w:r>
      <w:r w:rsidR="00FD159B">
        <w:rPr>
          <w:rFonts w:ascii="Times New Roman" w:hAnsi="Times New Roman" w:cs="Times New Roman"/>
          <w:color w:val="auto"/>
        </w:rPr>
        <w:t>5</w:t>
      </w:r>
      <w:r w:rsidRPr="008A3B0C">
        <w:rPr>
          <w:rFonts w:ascii="Times New Roman" w:hAnsi="Times New Roman" w:cs="Times New Roman"/>
          <w:color w:val="auto"/>
        </w:rPr>
        <w:t>. a</w:t>
      </w:r>
    </w:p>
    <w:p w14:paraId="0393B33E" w14:textId="77777777" w:rsidR="0046076E" w:rsidRPr="008A3B0C" w:rsidRDefault="0046076E" w:rsidP="008A3B0C">
      <w:pPr>
        <w:pStyle w:val="Default"/>
        <w:jc w:val="both"/>
        <w:rPr>
          <w:rFonts w:ascii="Times New Roman" w:hAnsi="Times New Roman" w:cs="Times New Roman"/>
          <w:color w:val="auto"/>
        </w:rPr>
      </w:pPr>
      <w:r w:rsidRPr="008A3B0C">
        <w:rPr>
          <w:rFonts w:ascii="Times New Roman" w:hAnsi="Times New Roman" w:cs="Times New Roman"/>
          <w:color w:val="auto"/>
        </w:rPr>
        <w:t>___________________________________________________________________________</w:t>
      </w:r>
    </w:p>
    <w:p w14:paraId="2B14BBDF" w14:textId="4C521FC9" w:rsidR="00142FDB" w:rsidRPr="008A3B0C" w:rsidRDefault="0046076E" w:rsidP="008A3B0C">
      <w:pPr>
        <w:pStyle w:val="Default"/>
        <w:jc w:val="both"/>
        <w:rPr>
          <w:rFonts w:ascii="Times New Roman" w:hAnsi="Times New Roman" w:cs="Times New Roman"/>
          <w:color w:val="auto"/>
        </w:rPr>
      </w:pPr>
      <w:r w:rsidRPr="008A3B0C">
        <w:rPr>
          <w:rFonts w:ascii="Times New Roman" w:hAnsi="Times New Roman" w:cs="Times New Roman"/>
          <w:color w:val="auto"/>
        </w:rPr>
        <w:t>Algatab Vabariigi Valitsus</w:t>
      </w:r>
    </w:p>
    <w:p w14:paraId="098301FD" w14:textId="16FEE98A" w:rsidR="0046076E" w:rsidRPr="00810FFB" w:rsidRDefault="0046076E" w:rsidP="00810FFB">
      <w:pPr>
        <w:spacing w:after="0" w:line="240" w:lineRule="auto"/>
        <w:jc w:val="both"/>
        <w:rPr>
          <w:rFonts w:ascii="Times New Roman" w:hAnsi="Times New Roman" w:cs="Times New Roman"/>
          <w:sz w:val="24"/>
          <w:szCs w:val="24"/>
        </w:rPr>
      </w:pPr>
      <w:r w:rsidRPr="00810FFB">
        <w:rPr>
          <w:rFonts w:ascii="Times New Roman" w:hAnsi="Times New Roman" w:cs="Times New Roman"/>
          <w:sz w:val="24"/>
          <w:szCs w:val="24"/>
        </w:rPr>
        <w:lastRenderedPageBreak/>
        <w:t>........ ........................... 202</w:t>
      </w:r>
      <w:r w:rsidR="00FD159B">
        <w:rPr>
          <w:rFonts w:ascii="Times New Roman" w:hAnsi="Times New Roman" w:cs="Times New Roman"/>
          <w:sz w:val="24"/>
          <w:szCs w:val="24"/>
        </w:rPr>
        <w:t>5</w:t>
      </w:r>
      <w:r w:rsidRPr="00810FFB">
        <w:rPr>
          <w:rFonts w:ascii="Times New Roman" w:hAnsi="Times New Roman" w:cs="Times New Roman"/>
          <w:sz w:val="24"/>
          <w:szCs w:val="24"/>
        </w:rPr>
        <w:t>. a</w:t>
      </w:r>
    </w:p>
    <w:sectPr w:rsidR="0046076E" w:rsidRPr="00810FFB" w:rsidSect="00810FFB">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05-12T10:53:00Z" w:initials="KJ">
    <w:p w14:paraId="5720D57C" w14:textId="18897757" w:rsidR="00E9373C" w:rsidRDefault="00E9373C">
      <w:r>
        <w:annotationRef/>
      </w:r>
      <w:r w:rsidRPr="6C596D5C">
        <w:t>Palume lisada ka leheküljenumbrid.</w:t>
      </w:r>
    </w:p>
  </w:comment>
  <w:comment w:id="1" w:author="Kärt Voor - JUSTDIGI" w:date="2025-05-12T11:36:00Z" w:initials="KJ">
    <w:p w14:paraId="2DF9904D" w14:textId="68CC2008" w:rsidR="00E9373C" w:rsidRDefault="00E9373C">
      <w:r>
        <w:annotationRef/>
      </w:r>
      <w:r w:rsidRPr="35A6E8DF">
        <w:t>EN pealkirjas on esimesena nimetatud keskkonnajärelevalve seadust. Arvestades seda ja HÕNTE §-s 36 sätestatut, tuleb EN §-s 1 esitada KeJS muudatused ja seejärel teiste seaduste muutmine tähestikulises järjekorras. Palume EN muuta. Sellest tulenevalt tuleb muuta ka SK-s esitatud EN §-de numeratsiooni.</w:t>
      </w:r>
    </w:p>
    <w:p w14:paraId="2D1AF360" w14:textId="3DE2F3BE" w:rsidR="00E9373C" w:rsidRDefault="00E9373C"/>
    <w:p w14:paraId="7A25EDFE" w14:textId="00C5ED58" w:rsidR="00E9373C" w:rsidRDefault="00E9373C">
      <w:r w:rsidRPr="538730B3">
        <w:rPr>
          <w:b/>
          <w:bCs/>
        </w:rPr>
        <w:t xml:space="preserve">§ 36. Seaduse muutmise seaduse eelnõu ülesehitus </w:t>
      </w:r>
    </w:p>
    <w:p w14:paraId="487A340C" w14:textId="6540D95C" w:rsidR="00E9373C" w:rsidRDefault="00E9373C">
      <w:r w:rsidRPr="76587EB1">
        <w:t xml:space="preserve">(1) Seaduse muutmise seaduse eelnõus esitatakse kõik muutmissätted muudetava seaduse sätete paiknemise järjestuses, kusjuures ühe muudetava seaduse muudatused koondatakse eelnõu ühte paragrahvi, mis jaguneb punktideks. </w:t>
      </w:r>
    </w:p>
    <w:p w14:paraId="7FAAD060" w14:textId="4B9423AE" w:rsidR="00E9373C" w:rsidRDefault="00E9373C"/>
    <w:p w14:paraId="0F666629" w14:textId="0CE566A5" w:rsidR="00E9373C" w:rsidRDefault="00E9373C">
      <w:r w:rsidRPr="6F69B72A">
        <w:t>(2) Kui eesmärk eeldab seaduse muutmise seaduse eelnõus mitme seaduse muutmist, siis paigutatakse esikohale seadus, mille muutmine tuleneb eelnõu peaeesmärgist, ning selle seaduse muutmisest tulenevad teiste seaduste muudatused reastatakse muudetavate seaduste pealkirjade tähestikulises järjekorras</w:t>
      </w:r>
    </w:p>
  </w:comment>
  <w:comment w:id="2" w:author="Kärt Voor - JUSTDIGI" w:date="2025-05-12T11:27:00Z" w:initials="KJ">
    <w:p w14:paraId="6E24DA22" w14:textId="48F42F8C" w:rsidR="00E9373C" w:rsidRDefault="00E9373C">
      <w:r>
        <w:annotationRef/>
      </w:r>
      <w:r w:rsidRPr="32725756">
        <w:t xml:space="preserve">Üldine tähelepanek - palume muudetavad seadused üle vaadata ja seal, kus numeratsioon </w:t>
      </w:r>
      <w:r w:rsidRPr="32725756">
        <w:t>võimaldab, kasutada sama järjestust: 1. rjv teostamine, 2. erimeetmed, 3. vahetu sunni kasutamine, 4. sunniraha määr.</w:t>
      </w:r>
    </w:p>
  </w:comment>
  <w:comment w:id="12" w:author="Kärt Voor - JUSTDIGI" w:date="2025-05-09T12:53:00Z" w:initials="KJ">
    <w:p w14:paraId="3F49E32B" w14:textId="03D4E4B9" w:rsidR="00E9373C" w:rsidRDefault="00E9373C">
      <w:r>
        <w:annotationRef/>
      </w:r>
      <w:r w:rsidRPr="24A3642A">
        <w:t xml:space="preserve">see täpsustus on vajalik, et </w:t>
      </w:r>
      <w:r w:rsidRPr="24A3642A">
        <w:t>selguks, kas lisatavad kuuluvad 9. ptk viimasteks või 10. ptk esimesteks normideks.</w:t>
      </w:r>
    </w:p>
  </w:comment>
  <w:comment w:id="16" w:author="Kärt Voor - JUSTDIGI" w:date="2025-05-09T12:56:00Z" w:initials="KJ">
    <w:p w14:paraId="7930B21F" w14:textId="39DEDAB1" w:rsidR="00E9373C" w:rsidRDefault="00E9373C">
      <w:r>
        <w:annotationRef/>
      </w:r>
      <w:r w:rsidRPr="45318AF9">
        <w:t>Palume KorS-le viitamisel tuua välja kõik §-d, mitte vahemikud. See on tava ja põhjuseks asjaolu, et KorS täiendamisel ei oleks vahemikuga hõlmatud erimeede, mis ei tohiks olla hõlmatud. Vt nt jahiseaduse § 47(1).</w:t>
      </w:r>
    </w:p>
  </w:comment>
  <w:comment w:id="30" w:author="Kärt Voor - JUSTDIGI" w:date="2025-05-12T10:49:00Z" w:initials="KJ">
    <w:p w14:paraId="42485B48" w14:textId="09B1AEE6" w:rsidR="00E9373C" w:rsidRDefault="00E9373C">
      <w:r>
        <w:annotationRef/>
      </w:r>
      <w:r w:rsidRPr="3DD31C2A">
        <w:t>Palume SK põhjendada ka selle seaduse muutmise vajadust.</w:t>
      </w:r>
    </w:p>
  </w:comment>
  <w:comment w:id="33" w:author="Kärt Voor - JUSTDIGI" w:date="2025-05-12T10:50:00Z" w:initials="KJ">
    <w:p w14:paraId="7D69F65F" w14:textId="7F6975B8" w:rsidR="00E9373C" w:rsidRDefault="00E9373C">
      <w:r>
        <w:annotationRef/>
      </w:r>
      <w:r w:rsidRPr="3513690A">
        <w:t>Kuivõrd lisatava puhul ei teki küsimust, kas see on ühe ptk viimane või järgneva ptk esimene norm, siis seda täiendust ei ole vaja.</w:t>
      </w:r>
    </w:p>
  </w:comment>
  <w:comment w:id="35" w:author="Kärt Voor - JUSTDIGI" w:date="2025-05-12T10:52:00Z" w:initials="KJ">
    <w:p w14:paraId="78ACB4A6" w14:textId="3601BDAF" w:rsidR="00E9373C" w:rsidRDefault="00E9373C">
      <w:r>
        <w:annotationRef/>
      </w:r>
      <w:r w:rsidRPr="5AC881D6">
        <w:t>Palume ka selle seaduse muutmisvajadust SK-s põhjendada.</w:t>
      </w:r>
    </w:p>
  </w:comment>
  <w:comment w:id="38" w:author="Kärt Voor - JUSTDIGI" w:date="2025-05-12T11:02:00Z" w:initials="KJ">
    <w:p w14:paraId="048D0A09" w14:textId="50F81B10" w:rsidR="00E9373C" w:rsidRDefault="00E9373C">
      <w:r>
        <w:annotationRef/>
      </w:r>
      <w:r w:rsidRPr="2CA3673F">
        <w:t>Palume ka selle seaduse muutmisvajadust SK-s põhjendada.</w:t>
      </w:r>
    </w:p>
  </w:comment>
  <w:comment w:id="41" w:author="Kärt Voor - JUSTDIGI" w:date="2025-05-09T09:29:00Z" w:initials="KJ">
    <w:p w14:paraId="3CC52CAB" w14:textId="3E035BF7" w:rsidR="00E9373C" w:rsidRDefault="00E9373C">
      <w:r>
        <w:annotationRef/>
      </w:r>
      <w:r w:rsidRPr="7A3565F0">
        <w:t>MSOS muutmine peab olema enne MS muutmist (tähestikus on r enne kui t).</w:t>
      </w:r>
    </w:p>
  </w:comment>
  <w:comment w:id="43" w:author="Kärt Voor - JUSTDIGI" w:date="2025-05-12T11:07:00Z" w:initials="KJ">
    <w:p w14:paraId="1F5A3B44" w14:textId="552DD3D2" w:rsidR="00E9373C" w:rsidRDefault="00E9373C">
      <w:r>
        <w:annotationRef/>
      </w:r>
      <w:r w:rsidRPr="7D8F570C">
        <w:t>Palume luua ka MSOS-i eraldi vahetu sunni kasutamise norm (nagu teise seaduste puhul on tehtud). Lõiked 5–7 on sobiv esitada §-na 77(2).</w:t>
      </w:r>
    </w:p>
  </w:comment>
  <w:comment w:id="53" w:author="Kärt Voor - JUSTDIGI" w:date="2025-05-12T11:10:00Z" w:initials="KJ">
    <w:p w14:paraId="1A88A328" w14:textId="6EF35479" w:rsidR="00E9373C" w:rsidRDefault="00E9373C">
      <w:r>
        <w:annotationRef/>
      </w:r>
      <w:r w:rsidRPr="390A6713">
        <w:t>Palume ka selle seaduse muutmisvajadust SK-s põhjendada.</w:t>
      </w:r>
    </w:p>
  </w:comment>
  <w:comment w:id="58" w:author="Kärt Voor - JUSTDIGI" w:date="2025-05-12T11:20:00Z" w:initials="KJ">
    <w:p w14:paraId="5504F77E" w14:textId="014E7EB0" w:rsidR="00E9373C" w:rsidRDefault="00E9373C">
      <w:r>
        <w:annotationRef/>
      </w:r>
      <w:r w:rsidRPr="54F17F72">
        <w:t>Sobivam on täiendada §-g 56(3) ehk peale järelevalve käigus tehtavaid toiminguid.</w:t>
      </w:r>
    </w:p>
  </w:comment>
  <w:comment w:id="62" w:author="Kärt Voor - JUSTDIGI" w:date="2025-05-12T11:28:00Z" w:initials="KJ">
    <w:p w14:paraId="0349F9FA" w14:textId="3D9049CE" w:rsidR="00E9373C" w:rsidRDefault="00E9373C">
      <w:r>
        <w:annotationRef/>
      </w:r>
      <w:r w:rsidRPr="339BFE3A">
        <w:t>Palume ka selle seaduse muutmisvajadust SK-s põhjendada.</w:t>
      </w:r>
    </w:p>
  </w:comment>
  <w:comment w:id="63" w:author="Kärt Voor - JUSTDIGI" w:date="2025-05-12T11:29:00Z" w:initials="KJ">
    <w:p w14:paraId="696B5685" w14:textId="5C17D2EB" w:rsidR="00E9373C" w:rsidRDefault="00E9373C">
      <w:r>
        <w:annotationRef/>
      </w:r>
      <w:r w:rsidRPr="0A5BA828">
        <w:t>Sobivam täiendada §-ga 24(3).</w:t>
      </w:r>
    </w:p>
  </w:comment>
  <w:comment w:id="65" w:author="Kärt Voor - JUSTDIGI" w:date="2025-05-12T11:30:00Z" w:initials="KJ">
    <w:p w14:paraId="0F6F337E" w14:textId="743D9D93" w:rsidR="00E9373C" w:rsidRDefault="00E9373C">
      <w:r>
        <w:annotationRef/>
      </w:r>
      <w:r w:rsidRPr="449C26DE">
        <w:t>Palume ka selle seaduse muutmisvajadust SK-s põhjendada.</w:t>
      </w:r>
    </w:p>
  </w:comment>
  <w:comment w:id="70" w:author="Kärt Voor - JUSTDIGI" w:date="2025-05-12T11:31:00Z" w:initials="KJ">
    <w:p w14:paraId="7A4CEECA" w14:textId="79381CE0" w:rsidR="00E9373C" w:rsidRDefault="00E9373C">
      <w:r>
        <w:annotationRef/>
      </w:r>
      <w:r w:rsidRPr="39072766">
        <w:t>Sobivam täiendada §-ga 67(1).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20D57C" w15:done="0"/>
  <w15:commentEx w15:paraId="0F666629" w15:done="0"/>
  <w15:commentEx w15:paraId="6E24DA22" w15:done="0"/>
  <w15:commentEx w15:paraId="3F49E32B" w15:done="0"/>
  <w15:commentEx w15:paraId="7930B21F" w15:done="0"/>
  <w15:commentEx w15:paraId="42485B48" w15:done="0"/>
  <w15:commentEx w15:paraId="7D69F65F" w15:done="0"/>
  <w15:commentEx w15:paraId="78ACB4A6" w15:done="0"/>
  <w15:commentEx w15:paraId="048D0A09" w15:done="0"/>
  <w15:commentEx w15:paraId="3CC52CAB" w15:done="0"/>
  <w15:commentEx w15:paraId="1F5A3B44" w15:done="0"/>
  <w15:commentEx w15:paraId="1A88A328" w15:done="0"/>
  <w15:commentEx w15:paraId="5504F77E" w15:done="0"/>
  <w15:commentEx w15:paraId="0349F9FA" w15:done="0"/>
  <w15:commentEx w15:paraId="696B5685" w15:done="0"/>
  <w15:commentEx w15:paraId="0F6F337E" w15:done="0"/>
  <w15:commentEx w15:paraId="7A4CEEC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84F750" w16cex:dateUtc="2025-05-12T07:53:00Z"/>
  <w16cex:commentExtensible w16cex:durableId="4CE6FF3A" w16cex:dateUtc="2025-05-12T08:36:00Z"/>
  <w16cex:commentExtensible w16cex:durableId="76ADF208" w16cex:dateUtc="2025-05-12T08:27:00Z"/>
  <w16cex:commentExtensible w16cex:durableId="0EC9F9A2" w16cex:dateUtc="2025-05-09T09:53:00Z"/>
  <w16cex:commentExtensible w16cex:durableId="2E712E07" w16cex:dateUtc="2025-05-09T09:56:00Z"/>
  <w16cex:commentExtensible w16cex:durableId="6B7DD930" w16cex:dateUtc="2025-05-12T07:49:00Z"/>
  <w16cex:commentExtensible w16cex:durableId="4D480BE5" w16cex:dateUtc="2025-05-12T07:50:00Z"/>
  <w16cex:commentExtensible w16cex:durableId="494D9DD3" w16cex:dateUtc="2025-05-12T07:52:00Z"/>
  <w16cex:commentExtensible w16cex:durableId="3769AC15" w16cex:dateUtc="2025-05-12T08:02:00Z"/>
  <w16cex:commentExtensible w16cex:durableId="3EAECB1E" w16cex:dateUtc="2025-05-09T06:29:00Z"/>
  <w16cex:commentExtensible w16cex:durableId="1E6FA14A" w16cex:dateUtc="2025-05-12T08:07:00Z"/>
  <w16cex:commentExtensible w16cex:durableId="2A2835C7" w16cex:dateUtc="2025-05-12T08:10:00Z"/>
  <w16cex:commentExtensible w16cex:durableId="38E1395A" w16cex:dateUtc="2025-05-12T08:20:00Z"/>
  <w16cex:commentExtensible w16cex:durableId="2DFACB54" w16cex:dateUtc="2025-05-12T08:28:00Z"/>
  <w16cex:commentExtensible w16cex:durableId="708E8712" w16cex:dateUtc="2025-05-12T08:29:00Z"/>
  <w16cex:commentExtensible w16cex:durableId="253E137F" w16cex:dateUtc="2025-05-12T08:30:00Z"/>
  <w16cex:commentExtensible w16cex:durableId="706B9297" w16cex:dateUtc="2025-05-12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20D57C" w16cid:durableId="1684F750"/>
  <w16cid:commentId w16cid:paraId="0F666629" w16cid:durableId="4CE6FF3A"/>
  <w16cid:commentId w16cid:paraId="6E24DA22" w16cid:durableId="76ADF208"/>
  <w16cid:commentId w16cid:paraId="3F49E32B" w16cid:durableId="0EC9F9A2"/>
  <w16cid:commentId w16cid:paraId="7930B21F" w16cid:durableId="2E712E07"/>
  <w16cid:commentId w16cid:paraId="42485B48" w16cid:durableId="6B7DD930"/>
  <w16cid:commentId w16cid:paraId="7D69F65F" w16cid:durableId="4D480BE5"/>
  <w16cid:commentId w16cid:paraId="78ACB4A6" w16cid:durableId="494D9DD3"/>
  <w16cid:commentId w16cid:paraId="048D0A09" w16cid:durableId="3769AC15"/>
  <w16cid:commentId w16cid:paraId="3CC52CAB" w16cid:durableId="3EAECB1E"/>
  <w16cid:commentId w16cid:paraId="1F5A3B44" w16cid:durableId="1E6FA14A"/>
  <w16cid:commentId w16cid:paraId="1A88A328" w16cid:durableId="2A2835C7"/>
  <w16cid:commentId w16cid:paraId="5504F77E" w16cid:durableId="38E1395A"/>
  <w16cid:commentId w16cid:paraId="0349F9FA" w16cid:durableId="2DFACB54"/>
  <w16cid:commentId w16cid:paraId="696B5685" w16cid:durableId="708E8712"/>
  <w16cid:commentId w16cid:paraId="0F6F337E" w16cid:durableId="253E137F"/>
  <w16cid:commentId w16cid:paraId="7A4CEECA" w16cid:durableId="706B929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4A5"/>
    <w:multiLevelType w:val="hybridMultilevel"/>
    <w:tmpl w:val="B51A14D0"/>
    <w:lvl w:ilvl="0" w:tplc="630C4C6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406976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55B"/>
    <w:rsid w:val="00010ADA"/>
    <w:rsid w:val="00084AF2"/>
    <w:rsid w:val="000875D3"/>
    <w:rsid w:val="00087F2D"/>
    <w:rsid w:val="00090705"/>
    <w:rsid w:val="00097418"/>
    <w:rsid w:val="000A3F9D"/>
    <w:rsid w:val="000B7392"/>
    <w:rsid w:val="000D088A"/>
    <w:rsid w:val="000E64BD"/>
    <w:rsid w:val="000F026C"/>
    <w:rsid w:val="000F55C5"/>
    <w:rsid w:val="001018EF"/>
    <w:rsid w:val="00115A7C"/>
    <w:rsid w:val="001211A1"/>
    <w:rsid w:val="001217EF"/>
    <w:rsid w:val="00135439"/>
    <w:rsid w:val="00142FDB"/>
    <w:rsid w:val="00153E2A"/>
    <w:rsid w:val="00155890"/>
    <w:rsid w:val="0015793F"/>
    <w:rsid w:val="00165B38"/>
    <w:rsid w:val="00173804"/>
    <w:rsid w:val="001740B0"/>
    <w:rsid w:val="0017772C"/>
    <w:rsid w:val="0018088A"/>
    <w:rsid w:val="001919F4"/>
    <w:rsid w:val="001A0739"/>
    <w:rsid w:val="001B0193"/>
    <w:rsid w:val="001B672B"/>
    <w:rsid w:val="001B79C7"/>
    <w:rsid w:val="001C5FB2"/>
    <w:rsid w:val="001E5CE3"/>
    <w:rsid w:val="001E7F24"/>
    <w:rsid w:val="001F0C68"/>
    <w:rsid w:val="001F1433"/>
    <w:rsid w:val="001F7F01"/>
    <w:rsid w:val="00202547"/>
    <w:rsid w:val="00203E59"/>
    <w:rsid w:val="00220536"/>
    <w:rsid w:val="002365D8"/>
    <w:rsid w:val="00243795"/>
    <w:rsid w:val="00256C10"/>
    <w:rsid w:val="00260ACE"/>
    <w:rsid w:val="002676C2"/>
    <w:rsid w:val="002A69CE"/>
    <w:rsid w:val="002B3D38"/>
    <w:rsid w:val="002B788C"/>
    <w:rsid w:val="002D107E"/>
    <w:rsid w:val="002D60E1"/>
    <w:rsid w:val="002E46AD"/>
    <w:rsid w:val="00301885"/>
    <w:rsid w:val="00302181"/>
    <w:rsid w:val="003242E9"/>
    <w:rsid w:val="00324EEB"/>
    <w:rsid w:val="003373EF"/>
    <w:rsid w:val="00337719"/>
    <w:rsid w:val="00362FB7"/>
    <w:rsid w:val="003639FB"/>
    <w:rsid w:val="003674E0"/>
    <w:rsid w:val="00382DEC"/>
    <w:rsid w:val="00384D09"/>
    <w:rsid w:val="003864D5"/>
    <w:rsid w:val="003A71C0"/>
    <w:rsid w:val="003C7352"/>
    <w:rsid w:val="003E24BF"/>
    <w:rsid w:val="004007AC"/>
    <w:rsid w:val="00414B30"/>
    <w:rsid w:val="0044102E"/>
    <w:rsid w:val="00447AF5"/>
    <w:rsid w:val="0046076E"/>
    <w:rsid w:val="00467812"/>
    <w:rsid w:val="00471CC7"/>
    <w:rsid w:val="00480D6A"/>
    <w:rsid w:val="004815AD"/>
    <w:rsid w:val="004920B9"/>
    <w:rsid w:val="00495EA5"/>
    <w:rsid w:val="004E1E42"/>
    <w:rsid w:val="004F42C6"/>
    <w:rsid w:val="005057C5"/>
    <w:rsid w:val="00505F5B"/>
    <w:rsid w:val="00520C5B"/>
    <w:rsid w:val="0052202A"/>
    <w:rsid w:val="0052338C"/>
    <w:rsid w:val="005245D6"/>
    <w:rsid w:val="005403E4"/>
    <w:rsid w:val="0054096F"/>
    <w:rsid w:val="00542C23"/>
    <w:rsid w:val="00556C3E"/>
    <w:rsid w:val="00557A28"/>
    <w:rsid w:val="005757B3"/>
    <w:rsid w:val="00577A4D"/>
    <w:rsid w:val="00583057"/>
    <w:rsid w:val="005844B7"/>
    <w:rsid w:val="005A4B37"/>
    <w:rsid w:val="005E0694"/>
    <w:rsid w:val="0062424E"/>
    <w:rsid w:val="00632441"/>
    <w:rsid w:val="00641ADC"/>
    <w:rsid w:val="00643493"/>
    <w:rsid w:val="00647643"/>
    <w:rsid w:val="00664704"/>
    <w:rsid w:val="0067255B"/>
    <w:rsid w:val="006745FA"/>
    <w:rsid w:val="006817CD"/>
    <w:rsid w:val="0068351D"/>
    <w:rsid w:val="006860E2"/>
    <w:rsid w:val="00686333"/>
    <w:rsid w:val="00697181"/>
    <w:rsid w:val="006B075D"/>
    <w:rsid w:val="006D1871"/>
    <w:rsid w:val="006D19FC"/>
    <w:rsid w:val="006E3E5A"/>
    <w:rsid w:val="006F031C"/>
    <w:rsid w:val="00706B75"/>
    <w:rsid w:val="00710692"/>
    <w:rsid w:val="0073096D"/>
    <w:rsid w:val="007460D2"/>
    <w:rsid w:val="007508B9"/>
    <w:rsid w:val="00755E34"/>
    <w:rsid w:val="00763F54"/>
    <w:rsid w:val="00766A19"/>
    <w:rsid w:val="00777644"/>
    <w:rsid w:val="00784DB8"/>
    <w:rsid w:val="007915BC"/>
    <w:rsid w:val="0079221C"/>
    <w:rsid w:val="007A339E"/>
    <w:rsid w:val="007F1A28"/>
    <w:rsid w:val="00810FFB"/>
    <w:rsid w:val="00827C62"/>
    <w:rsid w:val="00837021"/>
    <w:rsid w:val="00855119"/>
    <w:rsid w:val="00870213"/>
    <w:rsid w:val="00873332"/>
    <w:rsid w:val="00886559"/>
    <w:rsid w:val="008A3B0C"/>
    <w:rsid w:val="008B2C59"/>
    <w:rsid w:val="008C687A"/>
    <w:rsid w:val="008C6D1D"/>
    <w:rsid w:val="008E1840"/>
    <w:rsid w:val="008E653B"/>
    <w:rsid w:val="008F0E15"/>
    <w:rsid w:val="008F17C8"/>
    <w:rsid w:val="00900B68"/>
    <w:rsid w:val="0090131B"/>
    <w:rsid w:val="00915CFF"/>
    <w:rsid w:val="0092338F"/>
    <w:rsid w:val="009407AF"/>
    <w:rsid w:val="00944350"/>
    <w:rsid w:val="00953D83"/>
    <w:rsid w:val="00956311"/>
    <w:rsid w:val="00994C18"/>
    <w:rsid w:val="009A14DC"/>
    <w:rsid w:val="009A6BC6"/>
    <w:rsid w:val="009C00E4"/>
    <w:rsid w:val="009D1C65"/>
    <w:rsid w:val="009D6322"/>
    <w:rsid w:val="009F39AC"/>
    <w:rsid w:val="00A02FC5"/>
    <w:rsid w:val="00A1344F"/>
    <w:rsid w:val="00A31AC1"/>
    <w:rsid w:val="00A456C8"/>
    <w:rsid w:val="00A67E22"/>
    <w:rsid w:val="00A76A6F"/>
    <w:rsid w:val="00A8792B"/>
    <w:rsid w:val="00A94539"/>
    <w:rsid w:val="00AA1570"/>
    <w:rsid w:val="00AB0AAB"/>
    <w:rsid w:val="00AB1D96"/>
    <w:rsid w:val="00AC1965"/>
    <w:rsid w:val="00AC458A"/>
    <w:rsid w:val="00AD08D1"/>
    <w:rsid w:val="00B0156A"/>
    <w:rsid w:val="00B02634"/>
    <w:rsid w:val="00B05193"/>
    <w:rsid w:val="00B057B9"/>
    <w:rsid w:val="00B259E0"/>
    <w:rsid w:val="00B5728E"/>
    <w:rsid w:val="00B57A06"/>
    <w:rsid w:val="00B6393A"/>
    <w:rsid w:val="00B73917"/>
    <w:rsid w:val="00B77797"/>
    <w:rsid w:val="00B87DBE"/>
    <w:rsid w:val="00BB6E3E"/>
    <w:rsid w:val="00BF7F8E"/>
    <w:rsid w:val="00C16CC8"/>
    <w:rsid w:val="00C24543"/>
    <w:rsid w:val="00C27B64"/>
    <w:rsid w:val="00C47C93"/>
    <w:rsid w:val="00C55FEF"/>
    <w:rsid w:val="00C7406C"/>
    <w:rsid w:val="00C86FFD"/>
    <w:rsid w:val="00C92268"/>
    <w:rsid w:val="00C97A1E"/>
    <w:rsid w:val="00CB091F"/>
    <w:rsid w:val="00CB2DE2"/>
    <w:rsid w:val="00CB6DEA"/>
    <w:rsid w:val="00CC7933"/>
    <w:rsid w:val="00CD1685"/>
    <w:rsid w:val="00CE1AF5"/>
    <w:rsid w:val="00D01B51"/>
    <w:rsid w:val="00D17608"/>
    <w:rsid w:val="00D2162B"/>
    <w:rsid w:val="00D44051"/>
    <w:rsid w:val="00D463D5"/>
    <w:rsid w:val="00D530A2"/>
    <w:rsid w:val="00D539B0"/>
    <w:rsid w:val="00D53F33"/>
    <w:rsid w:val="00D673E5"/>
    <w:rsid w:val="00D806E1"/>
    <w:rsid w:val="00D80C79"/>
    <w:rsid w:val="00D86424"/>
    <w:rsid w:val="00D86EEC"/>
    <w:rsid w:val="00D906B5"/>
    <w:rsid w:val="00D92D21"/>
    <w:rsid w:val="00D934E9"/>
    <w:rsid w:val="00DA55CC"/>
    <w:rsid w:val="00DA5D67"/>
    <w:rsid w:val="00DC722B"/>
    <w:rsid w:val="00DD7BEE"/>
    <w:rsid w:val="00DE752A"/>
    <w:rsid w:val="00E05365"/>
    <w:rsid w:val="00E13D9B"/>
    <w:rsid w:val="00E2169D"/>
    <w:rsid w:val="00E42939"/>
    <w:rsid w:val="00E42B7E"/>
    <w:rsid w:val="00E42DC8"/>
    <w:rsid w:val="00E6087E"/>
    <w:rsid w:val="00E8430E"/>
    <w:rsid w:val="00E843A3"/>
    <w:rsid w:val="00E846D9"/>
    <w:rsid w:val="00E9373C"/>
    <w:rsid w:val="00EA542F"/>
    <w:rsid w:val="00EC372B"/>
    <w:rsid w:val="00EC4799"/>
    <w:rsid w:val="00EE307B"/>
    <w:rsid w:val="00EF0C4B"/>
    <w:rsid w:val="00F01870"/>
    <w:rsid w:val="00F05A87"/>
    <w:rsid w:val="00F17840"/>
    <w:rsid w:val="00F41D5A"/>
    <w:rsid w:val="00F4355B"/>
    <w:rsid w:val="00F47007"/>
    <w:rsid w:val="00F47D02"/>
    <w:rsid w:val="00F5658F"/>
    <w:rsid w:val="00F61EED"/>
    <w:rsid w:val="00F669C2"/>
    <w:rsid w:val="00F674D5"/>
    <w:rsid w:val="00F82CE7"/>
    <w:rsid w:val="00F833B6"/>
    <w:rsid w:val="00F91A26"/>
    <w:rsid w:val="00F97976"/>
    <w:rsid w:val="00FA284E"/>
    <w:rsid w:val="00FB4AAB"/>
    <w:rsid w:val="00FD159B"/>
    <w:rsid w:val="00FD21A7"/>
    <w:rsid w:val="00FD4272"/>
    <w:rsid w:val="00FE5A1B"/>
    <w:rsid w:val="00FF11A7"/>
    <w:rsid w:val="02FC2695"/>
    <w:rsid w:val="054D15A6"/>
    <w:rsid w:val="0978000D"/>
    <w:rsid w:val="09D97EC7"/>
    <w:rsid w:val="0B33F0EB"/>
    <w:rsid w:val="0CC12A23"/>
    <w:rsid w:val="0D77200B"/>
    <w:rsid w:val="0F1310CD"/>
    <w:rsid w:val="0F8E4CCE"/>
    <w:rsid w:val="1069095B"/>
    <w:rsid w:val="10DE9E12"/>
    <w:rsid w:val="134AF7FE"/>
    <w:rsid w:val="15BA21BF"/>
    <w:rsid w:val="15E63877"/>
    <w:rsid w:val="1A96A96F"/>
    <w:rsid w:val="1B2D618C"/>
    <w:rsid w:val="1BFE6142"/>
    <w:rsid w:val="1D64062B"/>
    <w:rsid w:val="1FB51824"/>
    <w:rsid w:val="21044349"/>
    <w:rsid w:val="21158907"/>
    <w:rsid w:val="21BE4BB3"/>
    <w:rsid w:val="22D75E67"/>
    <w:rsid w:val="248046BC"/>
    <w:rsid w:val="2877079C"/>
    <w:rsid w:val="2AD48D66"/>
    <w:rsid w:val="2C8D2CC2"/>
    <w:rsid w:val="31BE9478"/>
    <w:rsid w:val="3236E84C"/>
    <w:rsid w:val="329A1D10"/>
    <w:rsid w:val="33BF8DA9"/>
    <w:rsid w:val="34A71ABC"/>
    <w:rsid w:val="3656FF48"/>
    <w:rsid w:val="37C4DEF2"/>
    <w:rsid w:val="39C8611F"/>
    <w:rsid w:val="3D8475D2"/>
    <w:rsid w:val="3DDF2DB2"/>
    <w:rsid w:val="3E240E2A"/>
    <w:rsid w:val="3EBBF397"/>
    <w:rsid w:val="3ECCD1A7"/>
    <w:rsid w:val="412B070D"/>
    <w:rsid w:val="41316F2B"/>
    <w:rsid w:val="4A9A9B4E"/>
    <w:rsid w:val="4ABFA400"/>
    <w:rsid w:val="4AD480A6"/>
    <w:rsid w:val="4ADB3731"/>
    <w:rsid w:val="4AEEFDED"/>
    <w:rsid w:val="4C1393E4"/>
    <w:rsid w:val="4C4A97EE"/>
    <w:rsid w:val="4C4E841E"/>
    <w:rsid w:val="4D4FB59C"/>
    <w:rsid w:val="4EAB797E"/>
    <w:rsid w:val="4F2762E0"/>
    <w:rsid w:val="4FEEABD4"/>
    <w:rsid w:val="504CEB83"/>
    <w:rsid w:val="527DE2CC"/>
    <w:rsid w:val="54F91FEF"/>
    <w:rsid w:val="57A8A594"/>
    <w:rsid w:val="57EDB6AE"/>
    <w:rsid w:val="5A0530D9"/>
    <w:rsid w:val="5A0E742C"/>
    <w:rsid w:val="5A1F89C8"/>
    <w:rsid w:val="5C27AB07"/>
    <w:rsid w:val="5FF1CA2D"/>
    <w:rsid w:val="6025791C"/>
    <w:rsid w:val="61992FFE"/>
    <w:rsid w:val="61DCCA97"/>
    <w:rsid w:val="634E2802"/>
    <w:rsid w:val="65B6F2D8"/>
    <w:rsid w:val="65E3B682"/>
    <w:rsid w:val="667DDE2A"/>
    <w:rsid w:val="67C91283"/>
    <w:rsid w:val="6888FEB0"/>
    <w:rsid w:val="69756081"/>
    <w:rsid w:val="69AB0BB1"/>
    <w:rsid w:val="6A3D5D58"/>
    <w:rsid w:val="6B783731"/>
    <w:rsid w:val="6F2838B7"/>
    <w:rsid w:val="6F828029"/>
    <w:rsid w:val="6FEAE9FB"/>
    <w:rsid w:val="71151822"/>
    <w:rsid w:val="7199D6F4"/>
    <w:rsid w:val="721D311A"/>
    <w:rsid w:val="72695E04"/>
    <w:rsid w:val="73523450"/>
    <w:rsid w:val="742B2F45"/>
    <w:rsid w:val="76F51B99"/>
    <w:rsid w:val="773A0BFA"/>
    <w:rsid w:val="780CF96F"/>
    <w:rsid w:val="79AD8913"/>
    <w:rsid w:val="7BA62B94"/>
    <w:rsid w:val="7F981E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A48DA"/>
  <w15:chartTrackingRefBased/>
  <w15:docId w15:val="{FA6219B4-C0FE-4C81-8545-0C8FDB90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15CFF"/>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843A3"/>
    <w:pPr>
      <w:ind w:left="720"/>
      <w:contextualSpacing/>
    </w:pPr>
  </w:style>
  <w:style w:type="character" w:styleId="Kommentaariviide">
    <w:name w:val="annotation reference"/>
    <w:basedOn w:val="Liguvaikefont"/>
    <w:uiPriority w:val="99"/>
    <w:semiHidden/>
    <w:unhideWhenUsed/>
    <w:rsid w:val="00AB0AAB"/>
    <w:rPr>
      <w:sz w:val="16"/>
      <w:szCs w:val="16"/>
    </w:rPr>
  </w:style>
  <w:style w:type="paragraph" w:styleId="Kommentaaritekst">
    <w:name w:val="annotation text"/>
    <w:basedOn w:val="Normaallaad"/>
    <w:link w:val="KommentaaritekstMrk"/>
    <w:uiPriority w:val="99"/>
    <w:unhideWhenUsed/>
    <w:rsid w:val="00AB0AAB"/>
    <w:pPr>
      <w:spacing w:line="240" w:lineRule="auto"/>
    </w:pPr>
    <w:rPr>
      <w:sz w:val="20"/>
      <w:szCs w:val="20"/>
    </w:rPr>
  </w:style>
  <w:style w:type="character" w:customStyle="1" w:styleId="KommentaaritekstMrk">
    <w:name w:val="Kommentaari tekst Märk"/>
    <w:basedOn w:val="Liguvaikefont"/>
    <w:link w:val="Kommentaaritekst"/>
    <w:uiPriority w:val="99"/>
    <w:rsid w:val="00AB0AAB"/>
    <w:rPr>
      <w:sz w:val="20"/>
      <w:szCs w:val="20"/>
    </w:rPr>
  </w:style>
  <w:style w:type="paragraph" w:styleId="Kommentaariteema">
    <w:name w:val="annotation subject"/>
    <w:basedOn w:val="Kommentaaritekst"/>
    <w:next w:val="Kommentaaritekst"/>
    <w:link w:val="KommentaariteemaMrk"/>
    <w:uiPriority w:val="99"/>
    <w:semiHidden/>
    <w:unhideWhenUsed/>
    <w:rsid w:val="00AB0AAB"/>
    <w:rPr>
      <w:b/>
      <w:bCs/>
    </w:rPr>
  </w:style>
  <w:style w:type="character" w:customStyle="1" w:styleId="KommentaariteemaMrk">
    <w:name w:val="Kommentaari teema Märk"/>
    <w:basedOn w:val="KommentaaritekstMrk"/>
    <w:link w:val="Kommentaariteema"/>
    <w:uiPriority w:val="99"/>
    <w:semiHidden/>
    <w:rsid w:val="00AB0AAB"/>
    <w:rPr>
      <w:b/>
      <w:bCs/>
      <w:sz w:val="20"/>
      <w:szCs w:val="20"/>
    </w:rPr>
  </w:style>
  <w:style w:type="paragraph" w:customStyle="1" w:styleId="Default">
    <w:name w:val="Default"/>
    <w:rsid w:val="0046076E"/>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paragraph" w:styleId="Redaktsioon">
    <w:name w:val="Revision"/>
    <w:hidden/>
    <w:uiPriority w:val="99"/>
    <w:semiHidden/>
    <w:rsid w:val="008A3B0C"/>
    <w:pPr>
      <w:spacing w:after="0" w:line="240" w:lineRule="auto"/>
    </w:pPr>
  </w:style>
  <w:style w:type="character" w:styleId="Hperlink">
    <w:name w:val="Hyperlink"/>
    <w:basedOn w:val="Liguvaikefont"/>
    <w:uiPriority w:val="99"/>
    <w:unhideWhenUsed/>
    <w:rsid w:val="00873332"/>
    <w:rPr>
      <w:color w:val="0563C1" w:themeColor="hyperlink"/>
      <w:u w:val="single"/>
    </w:rPr>
  </w:style>
  <w:style w:type="character" w:styleId="Lahendamatamainimine">
    <w:name w:val="Unresolved Mention"/>
    <w:basedOn w:val="Liguvaikefont"/>
    <w:uiPriority w:val="99"/>
    <w:semiHidden/>
    <w:unhideWhenUsed/>
    <w:rsid w:val="00873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58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CA8BE-15D6-40DC-8E7F-786FFEFC03CE}">
  <ds:schemaRefs>
    <ds:schemaRef ds:uri="http://schemas.microsoft.com/office/2006/documentManagement/types"/>
    <ds:schemaRef ds:uri="http://schemas.microsoft.com/office/infopath/2007/PartnerControls"/>
    <ds:schemaRef ds:uri="http://purl.org/dc/dcmitype/"/>
    <ds:schemaRef ds:uri="e293f50e-b80d-400a-80a1-6226c80ebbbb"/>
    <ds:schemaRef ds:uri="http://purl.org/dc/elements/1.1/"/>
    <ds:schemaRef ds:uri="http://www.w3.org/XML/1998/namespace"/>
    <ds:schemaRef ds:uri="http://schemas.openxmlformats.org/package/2006/metadata/core-properties"/>
    <ds:schemaRef ds:uri="c8ae1d7c-2bd3-44b1-9ec8-2a84712b19ec"/>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DC3A9EF-10E4-4736-8120-49D6BE96E2AD}">
  <ds:schemaRefs>
    <ds:schemaRef ds:uri="http://schemas.microsoft.com/sharepoint/v3/contenttype/forms"/>
  </ds:schemaRefs>
</ds:datastoreItem>
</file>

<file path=customXml/itemProps3.xml><?xml version="1.0" encoding="utf-8"?>
<ds:datastoreItem xmlns:ds="http://schemas.openxmlformats.org/officeDocument/2006/customXml" ds:itemID="{F2090F97-68CF-45B2-AA85-BF3C699EA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C06411-9DC5-49E7-B125-9DD2974CE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1910</Words>
  <Characters>11078</Characters>
  <Application>Microsoft Office Word</Application>
  <DocSecurity>4</DocSecurity>
  <Lines>92</Lines>
  <Paragraphs>25</Paragraphs>
  <ScaleCrop>false</ScaleCrop>
  <Company>KeMIT</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Keskkonnajärelevalve seaduse muutmise seaduse eelnõu</dc:title>
  <dc:subject/>
  <dc:creator>Helen Holtsman</dc:creator>
  <dc:description/>
  <cp:lastModifiedBy>Kärt Voor - JUSTDIGI</cp:lastModifiedBy>
  <cp:revision>2</cp:revision>
  <dcterms:created xsi:type="dcterms:W3CDTF">2025-05-12T08:38:00Z</dcterms:created>
  <dcterms:modified xsi:type="dcterms:W3CDTF">2025-05-12T08:38:00Z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2025-05-07T10:10:14Z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478fd5b3-bda5-4d0e-be9a-967623dc80e6</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